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D7D" w:rsidRDefault="00A15D7D">
      <w:pPr>
        <w:jc w:val="center"/>
        <w:rPr>
          <w:rFonts w:ascii="Arial" w:hAnsi="Arial" w:cs="Arial"/>
          <w:color w:val="FF0000"/>
          <w:sz w:val="22"/>
          <w:szCs w:val="20"/>
        </w:rPr>
      </w:pPr>
    </w:p>
    <w:p w:rsidR="00A15D7D" w:rsidRDefault="00FC2373">
      <w:pPr>
        <w:jc w:val="center"/>
        <w:rPr>
          <w:rFonts w:ascii="CG Times (W1)" w:hAnsi="CG Times (W1)"/>
          <w:b/>
          <w:sz w:val="32"/>
          <w:szCs w:val="20"/>
        </w:rPr>
      </w:pPr>
      <w:r>
        <w:rPr>
          <w:noProof/>
          <w:lang w:eastAsia="fr-FR"/>
        </w:rPr>
        <w:drawing>
          <wp:inline distT="0" distB="0" distL="0" distR="0">
            <wp:extent cx="2507615" cy="1200150"/>
            <wp:effectExtent l="0" t="0" r="6985" b="0"/>
            <wp:docPr id="1" name="Image 2" descr="C:\Users\Mimoun\AppData\Local\Temp\Rar$DIa5856.21696\logo_paris8_Couleurs officiel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C:\Users\Mimoun\AppData\Local\Temp\Rar$DIa5856.21696\logo_paris8_Couleurs officielles.png"/>
                    <pic:cNvPicPr>
                      <a:picLocks noChangeAspect="1" noChangeArrowheads="1"/>
                    </pic:cNvPicPr>
                  </pic:nvPicPr>
                  <pic:blipFill>
                    <a:blip r:embed="rId7"/>
                    <a:stretch>
                      <a:fillRect/>
                    </a:stretch>
                  </pic:blipFill>
                  <pic:spPr bwMode="auto">
                    <a:xfrm>
                      <a:off x="0" y="0"/>
                      <a:ext cx="2507615" cy="1200150"/>
                    </a:xfrm>
                    <a:prstGeom prst="rect">
                      <a:avLst/>
                    </a:prstGeom>
                  </pic:spPr>
                </pic:pic>
              </a:graphicData>
            </a:graphic>
          </wp:inline>
        </w:drawing>
      </w:r>
    </w:p>
    <w:p w:rsidR="00A15D7D" w:rsidRDefault="00A15D7D">
      <w:pPr>
        <w:rPr>
          <w:rFonts w:ascii="CG Times (W1)" w:hAnsi="CG Times (W1)"/>
          <w:b/>
          <w:sz w:val="20"/>
          <w:szCs w:val="20"/>
        </w:rPr>
      </w:pPr>
    </w:p>
    <w:p w:rsidR="00A15D7D" w:rsidRDefault="00FC2373">
      <w:pPr>
        <w:jc w:val="center"/>
        <w:rPr>
          <w:rFonts w:ascii="CG Times (W1)" w:hAnsi="CG Times (W1)"/>
          <w:b/>
          <w:sz w:val="28"/>
          <w:szCs w:val="20"/>
        </w:rPr>
      </w:pPr>
      <w:r>
        <w:rPr>
          <w:rFonts w:ascii="CG Times (W1)" w:hAnsi="CG Times (W1)"/>
          <w:szCs w:val="20"/>
        </w:rPr>
        <w:t>Etablissement public à caractère scientifique, culturel et professionnel</w:t>
      </w:r>
    </w:p>
    <w:p w:rsidR="00A15D7D" w:rsidRDefault="00A15D7D">
      <w:pPr>
        <w:jc w:val="center"/>
        <w:rPr>
          <w:rFonts w:ascii="CG Times (W1)" w:hAnsi="CG Times (W1)"/>
          <w:b/>
          <w:sz w:val="28"/>
          <w:szCs w:val="20"/>
        </w:rPr>
      </w:pPr>
    </w:p>
    <w:p w:rsidR="00A15D7D" w:rsidRDefault="00A15D7D">
      <w:pPr>
        <w:jc w:val="center"/>
        <w:rPr>
          <w:rFonts w:ascii="CG Times (W1)" w:hAnsi="CG Times (W1)"/>
          <w:b/>
          <w:szCs w:val="20"/>
        </w:rPr>
      </w:pPr>
    </w:p>
    <w:p w:rsidR="00A15D7D" w:rsidRDefault="00A15D7D">
      <w:pPr>
        <w:jc w:val="center"/>
        <w:rPr>
          <w:rFonts w:ascii="CG Times (W1)" w:hAnsi="CG Times (W1)"/>
          <w:b/>
          <w:szCs w:val="20"/>
        </w:rPr>
      </w:pPr>
    </w:p>
    <w:p w:rsidR="00A15D7D" w:rsidRDefault="00A15D7D">
      <w:pPr>
        <w:jc w:val="center"/>
        <w:rPr>
          <w:rFonts w:ascii="CG Times (W1)" w:hAnsi="CG Times (W1)"/>
          <w:b/>
          <w:szCs w:val="20"/>
        </w:rPr>
      </w:pPr>
    </w:p>
    <w:p w:rsidR="00A15D7D" w:rsidRDefault="00A15D7D">
      <w:pPr>
        <w:jc w:val="center"/>
        <w:rPr>
          <w:rFonts w:ascii="CG Times (W1)" w:hAnsi="CG Times (W1)"/>
          <w:b/>
          <w:szCs w:val="20"/>
        </w:rPr>
      </w:pPr>
    </w:p>
    <w:p w:rsidR="00A15D7D" w:rsidRDefault="00A15D7D">
      <w:pPr>
        <w:jc w:val="center"/>
        <w:rPr>
          <w:rFonts w:ascii="CG Times (W1)" w:hAnsi="CG Times (W1)"/>
          <w:b/>
          <w:szCs w:val="20"/>
        </w:rPr>
      </w:pPr>
    </w:p>
    <w:p w:rsidR="00A15D7D" w:rsidRDefault="00FC2373">
      <w:pPr>
        <w:suppressAutoHyphens w:val="0"/>
        <w:jc w:val="center"/>
        <w:rPr>
          <w:b/>
          <w:bCs/>
          <w:sz w:val="22"/>
          <w:szCs w:val="22"/>
          <w:lang w:eastAsia="fr-FR"/>
        </w:rPr>
      </w:pPr>
      <w:r>
        <w:rPr>
          <w:sz w:val="22"/>
          <w:szCs w:val="22"/>
          <w:lang w:eastAsia="fr-FR"/>
        </w:rPr>
        <w:t>Marché public de travaux</w:t>
      </w:r>
    </w:p>
    <w:p w:rsidR="00A15D7D" w:rsidRDefault="00A15D7D">
      <w:pPr>
        <w:suppressAutoHyphens w:val="0"/>
        <w:jc w:val="center"/>
        <w:rPr>
          <w:b/>
          <w:bCs/>
          <w:i/>
          <w:iCs/>
          <w:sz w:val="22"/>
          <w:szCs w:val="22"/>
          <w:lang w:eastAsia="fr-FR"/>
        </w:rPr>
      </w:pPr>
    </w:p>
    <w:p w:rsidR="00A15D7D" w:rsidRPr="002A2C18" w:rsidRDefault="00A15D7D">
      <w:pPr>
        <w:suppressAutoHyphens w:val="0"/>
        <w:jc w:val="center"/>
        <w:rPr>
          <w:b/>
          <w:sz w:val="32"/>
          <w:szCs w:val="32"/>
          <w:lang w:eastAsia="fr-FR"/>
        </w:rPr>
      </w:pPr>
    </w:p>
    <w:p w:rsidR="00A15D7D" w:rsidRPr="002A2C18" w:rsidRDefault="00FC2373" w:rsidP="007636AC">
      <w:pPr>
        <w:suppressAutoHyphens w:val="0"/>
        <w:jc w:val="center"/>
        <w:rPr>
          <w:rFonts w:eastAsiaTheme="minorHAnsi"/>
          <w:b/>
          <w:sz w:val="32"/>
          <w:szCs w:val="32"/>
          <w:lang w:eastAsia="en-US"/>
        </w:rPr>
      </w:pPr>
      <w:r w:rsidRPr="002A2C18">
        <w:rPr>
          <w:rFonts w:eastAsiaTheme="minorHAnsi"/>
          <w:b/>
          <w:sz w:val="32"/>
          <w:szCs w:val="32"/>
          <w:lang w:eastAsia="en-US"/>
        </w:rPr>
        <w:t xml:space="preserve">MODERNISATION DU SYSTEME DE SECURITE INCENDIE </w:t>
      </w:r>
      <w:r w:rsidR="00A00C7C" w:rsidRPr="002A2C18">
        <w:rPr>
          <w:rFonts w:eastAsiaTheme="minorHAnsi"/>
          <w:b/>
          <w:sz w:val="32"/>
          <w:szCs w:val="32"/>
          <w:lang w:eastAsia="en-US"/>
        </w:rPr>
        <w:t xml:space="preserve">IUT DE TREMBLAY </w:t>
      </w:r>
      <w:r w:rsidRPr="002A2C18">
        <w:rPr>
          <w:rFonts w:eastAsiaTheme="minorHAnsi"/>
          <w:b/>
          <w:sz w:val="32"/>
          <w:szCs w:val="32"/>
          <w:lang w:eastAsia="en-US"/>
        </w:rPr>
        <w:t>ET</w:t>
      </w:r>
      <w:r w:rsidRPr="002A2C18">
        <w:rPr>
          <w:b/>
          <w:sz w:val="32"/>
          <w:szCs w:val="32"/>
          <w:lang w:eastAsia="fr-FR"/>
        </w:rPr>
        <w:t xml:space="preserve"> </w:t>
      </w:r>
      <w:r w:rsidR="00A00C7C" w:rsidRPr="002A2C18">
        <w:rPr>
          <w:b/>
          <w:sz w:val="32"/>
          <w:szCs w:val="32"/>
          <w:lang w:eastAsia="fr-FR"/>
        </w:rPr>
        <w:t>REMPLACEMENT EXUTOIRES BAT B UNIVERISTE PARIS 8</w:t>
      </w:r>
    </w:p>
    <w:p w:rsidR="00A15D7D" w:rsidRDefault="00A15D7D">
      <w:pPr>
        <w:jc w:val="center"/>
        <w:rPr>
          <w:rFonts w:ascii="CG Times (W1)" w:hAnsi="CG Times (W1)"/>
          <w:b/>
          <w:szCs w:val="20"/>
        </w:rPr>
      </w:pPr>
    </w:p>
    <w:p w:rsidR="00A15D7D" w:rsidRPr="00CA2978" w:rsidRDefault="00CA2978">
      <w:pPr>
        <w:jc w:val="center"/>
        <w:rPr>
          <w:b/>
          <w:sz w:val="28"/>
          <w:szCs w:val="28"/>
        </w:rPr>
      </w:pPr>
      <w:r w:rsidRPr="00CA2978">
        <w:rPr>
          <w:b/>
          <w:sz w:val="28"/>
          <w:szCs w:val="28"/>
        </w:rPr>
        <w:t>LOT 01</w:t>
      </w:r>
      <w:r w:rsidR="00A00C7C">
        <w:rPr>
          <w:b/>
          <w:sz w:val="28"/>
          <w:szCs w:val="28"/>
        </w:rPr>
        <w:t> : Modernisation SSI IUT de TREMBLAY</w:t>
      </w:r>
    </w:p>
    <w:p w:rsidR="00A15D7D" w:rsidRDefault="00A15D7D">
      <w:pPr>
        <w:rPr>
          <w:rFonts w:ascii="CG Times (W1)" w:hAnsi="CG Times (W1)"/>
          <w:b/>
          <w:szCs w:val="20"/>
        </w:rPr>
      </w:pPr>
    </w:p>
    <w:p w:rsidR="00A15D7D" w:rsidRDefault="00A15D7D">
      <w:pPr>
        <w:suppressAutoHyphens w:val="0"/>
        <w:spacing w:after="200"/>
        <w:rPr>
          <w:rFonts w:eastAsia="Cambria"/>
          <w:b/>
          <w:sz w:val="40"/>
          <w:szCs w:val="40"/>
          <w:lang w:eastAsia="en-US"/>
        </w:rPr>
      </w:pPr>
    </w:p>
    <w:p w:rsidR="00A15D7D" w:rsidRPr="008920D3" w:rsidRDefault="00FC2373">
      <w:pPr>
        <w:keepNext/>
        <w:shd w:val="clear" w:color="auto" w:fill="FF0000"/>
        <w:tabs>
          <w:tab w:val="left" w:pos="426"/>
        </w:tabs>
        <w:suppressAutoHyphens w:val="0"/>
        <w:spacing w:after="200"/>
        <w:jc w:val="center"/>
        <w:outlineLvl w:val="4"/>
        <w:rPr>
          <w:rFonts w:eastAsia="Cambria"/>
          <w:b/>
          <w:bCs/>
          <w:color w:val="FFFFFF"/>
          <w:spacing w:val="20"/>
          <w:highlight w:val="red"/>
          <w:lang w:eastAsia="en-US"/>
        </w:rPr>
      </w:pPr>
      <w:bookmarkStart w:id="0" w:name="_Toc311470880"/>
      <w:bookmarkStart w:id="1" w:name="_Toc311470471"/>
      <w:bookmarkStart w:id="2" w:name="_Hlk202272943"/>
      <w:bookmarkStart w:id="3" w:name="_GoBack"/>
      <w:r w:rsidRPr="008920D3">
        <w:rPr>
          <w:rFonts w:eastAsia="Cambria"/>
          <w:b/>
          <w:bCs/>
          <w:color w:val="FFFFFF"/>
          <w:spacing w:val="20"/>
          <w:highlight w:val="red"/>
          <w:lang w:eastAsia="en-US"/>
        </w:rPr>
        <w:t>Marché n°</w:t>
      </w:r>
      <w:r w:rsidR="00A00C7C" w:rsidRPr="008920D3">
        <w:rPr>
          <w:rFonts w:eastAsia="Cambria"/>
          <w:b/>
          <w:bCs/>
          <w:color w:val="FFFFFF"/>
          <w:spacing w:val="20"/>
          <w:highlight w:val="red"/>
          <w:lang w:eastAsia="en-US"/>
        </w:rPr>
        <w:t xml:space="preserve"> </w:t>
      </w:r>
      <w:bookmarkEnd w:id="0"/>
      <w:bookmarkEnd w:id="1"/>
      <w:r w:rsidR="00A00C7C" w:rsidRPr="008920D3">
        <w:rPr>
          <w:rFonts w:eastAsia="Cambria"/>
          <w:b/>
          <w:bCs/>
          <w:color w:val="FFFFFF"/>
          <w:spacing w:val="20"/>
          <w:highlight w:val="red"/>
          <w:lang w:eastAsia="en-US"/>
        </w:rPr>
        <w:t>2025ADT05</w:t>
      </w:r>
    </w:p>
    <w:bookmarkEnd w:id="2"/>
    <w:bookmarkEnd w:id="3"/>
    <w:p w:rsidR="00A15D7D" w:rsidRDefault="00A15D7D">
      <w:pPr>
        <w:jc w:val="center"/>
        <w:rPr>
          <w:rFonts w:ascii="CG Times (W1)" w:hAnsi="CG Times (W1)"/>
          <w:b/>
          <w:szCs w:val="20"/>
        </w:rPr>
      </w:pPr>
    </w:p>
    <w:p w:rsidR="00A15D7D" w:rsidRDefault="00A15D7D">
      <w:pPr>
        <w:suppressAutoHyphens w:val="0"/>
        <w:spacing w:after="200"/>
        <w:rPr>
          <w:rFonts w:eastAsia="Cambria"/>
          <w:sz w:val="36"/>
          <w:szCs w:val="36"/>
          <w:lang w:eastAsia="en-US"/>
        </w:rPr>
      </w:pPr>
    </w:p>
    <w:p w:rsidR="00A15D7D" w:rsidRDefault="00FC2373">
      <w:pPr>
        <w:pBdr>
          <w:top w:val="single" w:sz="4" w:space="1" w:color="000000"/>
          <w:left w:val="single" w:sz="4" w:space="4" w:color="000000"/>
          <w:bottom w:val="single" w:sz="4" w:space="1" w:color="000000"/>
          <w:right w:val="single" w:sz="4" w:space="4" w:color="000000"/>
        </w:pBdr>
        <w:shd w:val="clear" w:color="auto" w:fill="8DB3E2"/>
        <w:suppressAutoHyphens w:val="0"/>
        <w:spacing w:after="200"/>
        <w:jc w:val="center"/>
        <w:rPr>
          <w:rFonts w:eastAsia="Cambria"/>
          <w:b/>
          <w:sz w:val="36"/>
          <w:szCs w:val="36"/>
          <w:lang w:eastAsia="en-US"/>
        </w:rPr>
      </w:pPr>
      <w:r>
        <w:rPr>
          <w:rFonts w:eastAsia="Cambria"/>
          <w:b/>
          <w:sz w:val="36"/>
          <w:szCs w:val="36"/>
          <w:lang w:eastAsia="en-US"/>
        </w:rPr>
        <w:t>MEMOIRE TECHNIQUE</w:t>
      </w:r>
    </w:p>
    <w:p w:rsidR="00A15D7D" w:rsidRDefault="00A15D7D">
      <w:pPr>
        <w:suppressAutoHyphens w:val="0"/>
        <w:spacing w:after="200"/>
        <w:jc w:val="center"/>
        <w:rPr>
          <w:rFonts w:eastAsia="Cambria"/>
          <w:lang w:eastAsia="en-US"/>
        </w:rPr>
      </w:pPr>
    </w:p>
    <w:p w:rsidR="00A15D7D" w:rsidRDefault="00A15D7D">
      <w:pPr>
        <w:suppressAutoHyphens w:val="0"/>
        <w:spacing w:after="200"/>
        <w:jc w:val="center"/>
        <w:rPr>
          <w:rFonts w:eastAsia="Cambria"/>
          <w:lang w:eastAsia="en-US"/>
        </w:rPr>
      </w:pPr>
    </w:p>
    <w:p w:rsidR="00A15D7D" w:rsidRDefault="00A15D7D">
      <w:pPr>
        <w:rPr>
          <w:sz w:val="22"/>
          <w:szCs w:val="22"/>
        </w:rPr>
      </w:pPr>
    </w:p>
    <w:p w:rsidR="00A15D7D" w:rsidRDefault="00A15D7D">
      <w:pPr>
        <w:rPr>
          <w:sz w:val="22"/>
          <w:szCs w:val="22"/>
        </w:rPr>
      </w:pPr>
    </w:p>
    <w:p w:rsidR="00A15D7D" w:rsidRDefault="00FC2373">
      <w:pPr>
        <w:rPr>
          <w:sz w:val="22"/>
          <w:szCs w:val="22"/>
        </w:rPr>
      </w:pPr>
      <w:r>
        <w:br w:type="page"/>
      </w:r>
    </w:p>
    <w:p w:rsidR="00A15D7D" w:rsidRDefault="00A15D7D">
      <w:pPr>
        <w:rPr>
          <w:rFonts w:ascii="Century" w:hAnsi="Century" w:cs="Century"/>
        </w:rPr>
      </w:pPr>
    </w:p>
    <w:p w:rsidR="00A15D7D" w:rsidRDefault="00FC2373">
      <w:pPr>
        <w:shd w:val="clear" w:color="auto" w:fill="0000FF"/>
        <w:jc w:val="center"/>
      </w:pPr>
      <w:r>
        <w:rPr>
          <w:rFonts w:ascii="Verdana" w:hAnsi="Verdana" w:cs="Verdana"/>
          <w:sz w:val="32"/>
          <w:szCs w:val="32"/>
        </w:rPr>
        <w:t>MEMOIRE TECHNIQUE</w:t>
      </w:r>
    </w:p>
    <w:p w:rsidR="00A15D7D" w:rsidRDefault="00A15D7D"/>
    <w:p w:rsidR="00A15D7D" w:rsidRDefault="00A15D7D"/>
    <w:p w:rsidR="00A15D7D" w:rsidRDefault="00A15D7D">
      <w:pPr>
        <w:rPr>
          <w:rFonts w:ascii="Century" w:hAnsi="Century" w:cs="Century"/>
        </w:rPr>
      </w:pPr>
    </w:p>
    <w:p w:rsidR="00A15D7D" w:rsidRDefault="00A15D7D">
      <w:pPr>
        <w:rPr>
          <w:rFonts w:ascii="Century" w:hAnsi="Century" w:cs="Century"/>
        </w:rPr>
      </w:pPr>
    </w:p>
    <w:p w:rsidR="00A15D7D" w:rsidRDefault="00FC2373">
      <w:pPr>
        <w:jc w:val="both"/>
        <w:rPr>
          <w:rFonts w:ascii="Verdana" w:hAnsi="Verdana" w:cs="Verdana"/>
          <w:bCs/>
          <w:iCs/>
          <w:sz w:val="22"/>
          <w:szCs w:val="22"/>
        </w:rPr>
      </w:pPr>
      <w:r>
        <w:rPr>
          <w:rFonts w:ascii="Verdana" w:hAnsi="Verdana" w:cs="Verdana"/>
          <w:sz w:val="22"/>
          <w:szCs w:val="22"/>
        </w:rPr>
        <w:t>Le présent mémoire technique a pour objet de juger la valeur technique de l’offre de l’entreprise au moyen d’un questionnaire.</w:t>
      </w:r>
    </w:p>
    <w:p w:rsidR="00A15D7D" w:rsidRDefault="00A15D7D">
      <w:pPr>
        <w:rPr>
          <w:rFonts w:ascii="Verdana" w:hAnsi="Verdana" w:cs="Verdana"/>
          <w:bCs/>
          <w:iCs/>
          <w:sz w:val="22"/>
          <w:szCs w:val="22"/>
        </w:rPr>
      </w:pPr>
    </w:p>
    <w:p w:rsidR="00A15D7D" w:rsidRDefault="00FC2373">
      <w:pPr>
        <w:jc w:val="both"/>
        <w:rPr>
          <w:rFonts w:ascii="Verdana" w:hAnsi="Verdana" w:cs="Verdana"/>
          <w:bCs/>
          <w:iCs/>
          <w:sz w:val="22"/>
          <w:szCs w:val="22"/>
        </w:rPr>
      </w:pPr>
      <w:r>
        <w:rPr>
          <w:rFonts w:ascii="Verdana" w:hAnsi="Verdana" w:cs="Verdana"/>
          <w:sz w:val="22"/>
          <w:szCs w:val="22"/>
        </w:rPr>
        <w:t>Le candidat doit indiquer, par item, les dispositions qu'il compte adopter en complément des conditions figurant au cahier des charges.</w:t>
      </w:r>
    </w:p>
    <w:p w:rsidR="00A15D7D" w:rsidRDefault="00A15D7D">
      <w:pPr>
        <w:rPr>
          <w:rFonts w:ascii="Verdana" w:hAnsi="Verdana" w:cs="Verdana"/>
          <w:bCs/>
          <w:iCs/>
          <w:sz w:val="22"/>
          <w:szCs w:val="22"/>
        </w:rPr>
      </w:pPr>
    </w:p>
    <w:p w:rsidR="00A15D7D" w:rsidRDefault="00FC2373">
      <w:pPr>
        <w:rPr>
          <w:rFonts w:ascii="Verdana" w:hAnsi="Verdana" w:cs="Verdana"/>
          <w:bCs/>
          <w:iCs/>
          <w:sz w:val="22"/>
          <w:szCs w:val="22"/>
        </w:rPr>
      </w:pPr>
      <w:r>
        <w:rPr>
          <w:rFonts w:ascii="Verdana" w:hAnsi="Verdana" w:cs="Verdana"/>
          <w:bCs/>
          <w:iCs/>
          <w:sz w:val="22"/>
          <w:szCs w:val="22"/>
        </w:rPr>
        <w:t xml:space="preserve">Le mémoire technique comporte </w:t>
      </w:r>
      <w:r w:rsidR="002A2C18">
        <w:rPr>
          <w:rFonts w:ascii="Verdana" w:hAnsi="Verdana" w:cs="Verdana"/>
          <w:bCs/>
          <w:iCs/>
          <w:sz w:val="22"/>
          <w:szCs w:val="22"/>
        </w:rPr>
        <w:t>cinq</w:t>
      </w:r>
      <w:r>
        <w:rPr>
          <w:rFonts w:ascii="Verdana" w:hAnsi="Verdana" w:cs="Verdana"/>
          <w:bCs/>
          <w:iCs/>
          <w:sz w:val="22"/>
          <w:szCs w:val="22"/>
        </w:rPr>
        <w:t xml:space="preserve"> (</w:t>
      </w:r>
      <w:r w:rsidR="002A2C18">
        <w:rPr>
          <w:rFonts w:ascii="Verdana" w:hAnsi="Verdana" w:cs="Verdana"/>
          <w:bCs/>
          <w:iCs/>
          <w:sz w:val="22"/>
          <w:szCs w:val="22"/>
        </w:rPr>
        <w:t>5</w:t>
      </w:r>
      <w:r>
        <w:rPr>
          <w:rFonts w:ascii="Verdana" w:hAnsi="Verdana" w:cs="Verdana"/>
          <w:bCs/>
          <w:iCs/>
          <w:sz w:val="22"/>
          <w:szCs w:val="22"/>
        </w:rPr>
        <w:t xml:space="preserve">) items. Chacune des questions fera l’objet d’une notation entre 0 et </w:t>
      </w:r>
      <w:r w:rsidR="002A2C18">
        <w:rPr>
          <w:rFonts w:ascii="Verdana" w:hAnsi="Verdana" w:cs="Verdana"/>
          <w:bCs/>
          <w:iCs/>
          <w:sz w:val="22"/>
          <w:szCs w:val="22"/>
        </w:rPr>
        <w:t>4</w:t>
      </w:r>
      <w:r>
        <w:rPr>
          <w:rFonts w:ascii="Verdana" w:hAnsi="Verdana" w:cs="Verdana"/>
          <w:bCs/>
          <w:iCs/>
          <w:sz w:val="22"/>
          <w:szCs w:val="22"/>
        </w:rPr>
        <w:t xml:space="preserve"> points. Chaque item est affecté d’un coefficient. Le total des points obtenus sur l’ens</w:t>
      </w:r>
      <w:r w:rsidR="00CA2978">
        <w:rPr>
          <w:rFonts w:ascii="Verdana" w:hAnsi="Verdana" w:cs="Verdana"/>
          <w:bCs/>
          <w:iCs/>
          <w:sz w:val="22"/>
          <w:szCs w:val="22"/>
        </w:rPr>
        <w:t>emble des items sera pondéré à 4</w:t>
      </w:r>
      <w:r w:rsidR="002A2C18">
        <w:rPr>
          <w:rFonts w:ascii="Verdana" w:hAnsi="Verdana" w:cs="Verdana"/>
          <w:bCs/>
          <w:iCs/>
          <w:sz w:val="22"/>
          <w:szCs w:val="22"/>
        </w:rPr>
        <w:t>0</w:t>
      </w:r>
      <w:r>
        <w:rPr>
          <w:rFonts w:ascii="Verdana" w:hAnsi="Verdana" w:cs="Verdana"/>
          <w:bCs/>
          <w:iCs/>
          <w:sz w:val="22"/>
          <w:szCs w:val="22"/>
        </w:rPr>
        <w:t xml:space="preserve"> % de la note globale.</w:t>
      </w:r>
    </w:p>
    <w:p w:rsidR="00A15D7D" w:rsidRDefault="00A15D7D">
      <w:pPr>
        <w:jc w:val="both"/>
        <w:rPr>
          <w:rFonts w:ascii="Century" w:hAnsi="Century" w:cs="Century"/>
          <w:bCs/>
          <w:iCs/>
        </w:rPr>
      </w:pPr>
    </w:p>
    <w:p w:rsidR="00A15D7D" w:rsidRDefault="00A15D7D">
      <w:pPr>
        <w:rPr>
          <w:rFonts w:ascii="Century" w:hAnsi="Century" w:cs="Century"/>
        </w:rPr>
      </w:pPr>
    </w:p>
    <w:p w:rsidR="00A15D7D" w:rsidRDefault="00FC2373">
      <w:pPr>
        <w:jc w:val="both"/>
        <w:rPr>
          <w:rFonts w:ascii="Verdana" w:hAnsi="Verdana" w:cs="Verdana"/>
          <w:sz w:val="22"/>
          <w:szCs w:val="22"/>
        </w:rPr>
      </w:pPr>
      <w:r>
        <w:rPr>
          <w:rFonts w:ascii="Verdana" w:hAnsi="Verdana" w:cs="Verdana"/>
          <w:b/>
          <w:smallCaps/>
          <w:sz w:val="22"/>
          <w:szCs w:val="22"/>
        </w:rPr>
        <w:t>Les renseignements indiqués dans le mémoire technique doivent être liés directement à l’objet du marché, et ne doivent pas être une simple énumération de l’organisation des moyens généraux de l’entreprise.</w:t>
      </w:r>
    </w:p>
    <w:p w:rsidR="00A15D7D" w:rsidRDefault="00A15D7D">
      <w:pPr>
        <w:rPr>
          <w:rFonts w:ascii="Verdana" w:hAnsi="Verdana" w:cs="Verdana"/>
          <w:sz w:val="22"/>
          <w:szCs w:val="22"/>
        </w:rPr>
      </w:pPr>
    </w:p>
    <w:p w:rsidR="00A15D7D" w:rsidRDefault="00A15D7D">
      <w:pPr>
        <w:rPr>
          <w:rFonts w:ascii="Verdana" w:hAnsi="Verdana" w:cs="Verdana"/>
          <w:sz w:val="22"/>
          <w:szCs w:val="22"/>
        </w:rPr>
      </w:pPr>
    </w:p>
    <w:p w:rsidR="00A15D7D" w:rsidRDefault="00FC2373">
      <w:pPr>
        <w:jc w:val="both"/>
        <w:rPr>
          <w:rFonts w:ascii="Century" w:hAnsi="Century" w:cs="Century"/>
        </w:rPr>
      </w:pPr>
      <w:r>
        <w:rPr>
          <w:rFonts w:ascii="Verdana" w:hAnsi="Verdana" w:cs="Verdana"/>
          <w:sz w:val="22"/>
          <w:szCs w:val="22"/>
        </w:rPr>
        <w:t>Les différents éléments demandés sont à renseigner sur le présent document en le complétant  par des documents annexes quand ils sont exigés.</w:t>
      </w:r>
    </w:p>
    <w:p w:rsidR="00A15D7D" w:rsidRDefault="00A15D7D">
      <w:pPr>
        <w:rPr>
          <w:rFonts w:ascii="Century" w:hAnsi="Century" w:cs="Century"/>
        </w:rPr>
      </w:pPr>
    </w:p>
    <w:p w:rsidR="00A15D7D" w:rsidRDefault="00FC2373">
      <w:pPr>
        <w:jc w:val="both"/>
        <w:rPr>
          <w:rFonts w:ascii="Verdana" w:hAnsi="Verdana" w:cs="Verdana"/>
          <w:sz w:val="22"/>
          <w:szCs w:val="22"/>
        </w:rPr>
      </w:pPr>
      <w:r>
        <w:rPr>
          <w:rFonts w:ascii="Verdana" w:hAnsi="Verdana" w:cs="Verdana"/>
          <w:sz w:val="22"/>
          <w:szCs w:val="22"/>
        </w:rPr>
        <w:t>Si le candidat le souhaite, des documents complémentaires peuvent être joints.</w:t>
      </w:r>
    </w:p>
    <w:p w:rsidR="00A15D7D" w:rsidRDefault="00A15D7D">
      <w:pPr>
        <w:rPr>
          <w:rFonts w:ascii="Verdana" w:hAnsi="Verdana" w:cs="Verdana"/>
          <w:sz w:val="22"/>
          <w:szCs w:val="22"/>
        </w:rPr>
      </w:pPr>
    </w:p>
    <w:p w:rsidR="00A15D7D" w:rsidRDefault="00FC2373">
      <w:pPr>
        <w:jc w:val="both"/>
        <w:rPr>
          <w:rFonts w:ascii="Arial" w:hAnsi="Arial" w:cs="Arial"/>
          <w:b/>
          <w:smallCaps/>
          <w:color w:val="FF0000"/>
          <w:sz w:val="20"/>
          <w:szCs w:val="20"/>
        </w:rPr>
      </w:pPr>
      <w:r>
        <w:rPr>
          <w:rFonts w:ascii="Arial" w:hAnsi="Arial" w:cs="Arial"/>
          <w:b/>
          <w:smallCaps/>
          <w:color w:val="FF0000"/>
          <w:sz w:val="20"/>
          <w:szCs w:val="20"/>
        </w:rPr>
        <w:t xml:space="preserve">LE PRESENT MEMOIRE  TECHNIQUE doit obligatoirement être complète et signe par le candidat sous peine d’irrégularité de l’offre. </w:t>
      </w:r>
    </w:p>
    <w:p w:rsidR="00A15D7D" w:rsidRDefault="00A15D7D">
      <w:pPr>
        <w:jc w:val="both"/>
        <w:rPr>
          <w:rFonts w:ascii="Arial" w:hAnsi="Arial" w:cs="Arial"/>
          <w:b/>
          <w:smallCaps/>
          <w:color w:val="FF0000"/>
          <w:sz w:val="20"/>
          <w:szCs w:val="20"/>
        </w:rPr>
      </w:pPr>
    </w:p>
    <w:p w:rsidR="00A15D7D" w:rsidRDefault="00A15D7D">
      <w:pPr>
        <w:jc w:val="both"/>
        <w:rPr>
          <w:rFonts w:ascii="Verdana" w:hAnsi="Verdana" w:cs="Verdana"/>
          <w:sz w:val="22"/>
          <w:szCs w:val="22"/>
        </w:rPr>
      </w:pPr>
    </w:p>
    <w:p w:rsidR="00A15D7D" w:rsidRDefault="00FC2373">
      <w:pPr>
        <w:jc w:val="both"/>
        <w:rPr>
          <w:rFonts w:ascii="Century" w:hAnsi="Century" w:cs="Century"/>
        </w:rPr>
      </w:pPr>
      <w:r>
        <w:rPr>
          <w:rFonts w:ascii="Verdana" w:hAnsi="Verdana" w:cs="Verdana"/>
          <w:sz w:val="22"/>
          <w:szCs w:val="22"/>
        </w:rPr>
        <w:t>Il est de plus rappelé que le présent mémoire technique est une pièce contractuelle du marché ; à ce titre, les informations et dispositions renseignées dans le présent document engagent  contractuellement le titulaire quant au respect des moyens mis en œuvre pour l’exécution de ses prestations.</w:t>
      </w:r>
    </w:p>
    <w:p w:rsidR="00A15D7D" w:rsidRDefault="00A15D7D">
      <w:pPr>
        <w:rPr>
          <w:rFonts w:ascii="Century" w:hAnsi="Century" w:cs="Century"/>
        </w:rPr>
      </w:pPr>
    </w:p>
    <w:p w:rsidR="00A15D7D" w:rsidRDefault="00A15D7D">
      <w:pPr>
        <w:rPr>
          <w:rFonts w:ascii="Century" w:hAnsi="Century" w:cs="Century"/>
        </w:rPr>
        <w:sectPr w:rsidR="00A15D7D">
          <w:pgSz w:w="11906" w:h="16838"/>
          <w:pgMar w:top="851" w:right="851" w:bottom="851" w:left="1134" w:header="0" w:footer="0" w:gutter="0"/>
          <w:cols w:space="720"/>
          <w:formProt w:val="0"/>
          <w:docGrid w:linePitch="100"/>
        </w:sectPr>
      </w:pPr>
    </w:p>
    <w:tbl>
      <w:tblPr>
        <w:tblW w:w="10365" w:type="dxa"/>
        <w:tblInd w:w="206" w:type="dxa"/>
        <w:tblLayout w:type="fixed"/>
        <w:tblLook w:val="04A0" w:firstRow="1" w:lastRow="0" w:firstColumn="1" w:lastColumn="0" w:noHBand="0" w:noVBand="1"/>
      </w:tblPr>
      <w:tblGrid>
        <w:gridCol w:w="10365"/>
      </w:tblGrid>
      <w:tr w:rsidR="000472A9" w:rsidRPr="000472A9" w:rsidTr="000472A9">
        <w:tc>
          <w:tcPr>
            <w:tcW w:w="10365" w:type="dxa"/>
            <w:tcBorders>
              <w:top w:val="threeDEmboss" w:sz="18" w:space="0" w:color="0000FF"/>
              <w:left w:val="threeDEmboss" w:sz="18" w:space="0" w:color="0000FF"/>
              <w:bottom w:val="threeDEmboss" w:sz="12" w:space="0" w:color="0000FF"/>
              <w:right w:val="threeDEmboss" w:sz="18" w:space="0" w:color="0000FF"/>
            </w:tcBorders>
            <w:shd w:val="clear" w:color="auto" w:fill="auto"/>
          </w:tcPr>
          <w:p w:rsidR="000472A9" w:rsidRPr="000472A9" w:rsidRDefault="000472A9" w:rsidP="000472A9">
            <w:pPr>
              <w:widowControl w:val="0"/>
              <w:suppressAutoHyphens w:val="0"/>
              <w:spacing w:beforeAutospacing="1" w:afterAutospacing="1"/>
              <w:jc w:val="center"/>
              <w:rPr>
                <w:b/>
                <w:bCs/>
                <w:color w:val="FF0000"/>
                <w:lang w:eastAsia="fr-FR"/>
              </w:rPr>
            </w:pPr>
            <w:r w:rsidRPr="000472A9">
              <w:rPr>
                <w:b/>
                <w:bCs/>
                <w:color w:val="FF0000"/>
                <w:lang w:eastAsia="fr-FR"/>
              </w:rPr>
              <w:lastRenderedPageBreak/>
              <w:t>ITEM</w:t>
            </w:r>
            <w:r>
              <w:rPr>
                <w:b/>
                <w:bCs/>
                <w:color w:val="FF0000"/>
                <w:lang w:eastAsia="fr-FR"/>
              </w:rPr>
              <w:t xml:space="preserve">S </w:t>
            </w:r>
            <w:r w:rsidRPr="000472A9">
              <w:rPr>
                <w:b/>
                <w:bCs/>
                <w:color w:val="FF0000"/>
                <w:lang w:eastAsia="fr-FR"/>
              </w:rPr>
              <w:t>1 à 5 : valeur technique pondérée à 40 % de la note globale</w:t>
            </w:r>
          </w:p>
          <w:p w:rsidR="000472A9" w:rsidRPr="000472A9" w:rsidRDefault="000472A9" w:rsidP="000472A9">
            <w:pPr>
              <w:widowControl w:val="0"/>
              <w:suppressAutoHyphens w:val="0"/>
              <w:spacing w:beforeAutospacing="1" w:afterAutospacing="1"/>
              <w:jc w:val="center"/>
              <w:rPr>
                <w:b/>
                <w:bCs/>
                <w:color w:val="FF0000"/>
                <w:lang w:eastAsia="fr-FR"/>
              </w:rPr>
            </w:pPr>
          </w:p>
        </w:tc>
      </w:tr>
      <w:tr w:rsidR="00A15D7D">
        <w:tc>
          <w:tcPr>
            <w:tcW w:w="10365" w:type="dxa"/>
            <w:tcBorders>
              <w:top w:val="threeDEmboss" w:sz="18" w:space="0" w:color="0000FF"/>
              <w:left w:val="threeDEmboss" w:sz="18" w:space="0" w:color="0000FF"/>
              <w:bottom w:val="threeDEmboss" w:sz="12" w:space="0" w:color="0000FF"/>
              <w:right w:val="threeDEmboss" w:sz="18" w:space="0" w:color="0000FF"/>
            </w:tcBorders>
            <w:shd w:val="clear" w:color="auto" w:fill="0000FF"/>
          </w:tcPr>
          <w:p w:rsidR="00A15D7D" w:rsidRDefault="00FC2373">
            <w:pPr>
              <w:widowControl w:val="0"/>
              <w:jc w:val="center"/>
            </w:pPr>
            <w:r>
              <w:rPr>
                <w:rFonts w:ascii="Century" w:hAnsi="Century" w:cs="Century"/>
                <w:b/>
                <w:bCs/>
                <w:color w:val="FFFFFF"/>
              </w:rPr>
              <w:t>ITEM 1</w:t>
            </w:r>
          </w:p>
        </w:tc>
      </w:tr>
      <w:tr w:rsidR="00A15D7D">
        <w:tc>
          <w:tcPr>
            <w:tcW w:w="10365" w:type="dxa"/>
            <w:tcBorders>
              <w:top w:val="threeDEmboss" w:sz="12" w:space="0" w:color="0000FF"/>
              <w:left w:val="threeDEmboss" w:sz="18" w:space="0" w:color="0000FF"/>
              <w:bottom w:val="threeDEmboss" w:sz="18" w:space="0" w:color="0000FF"/>
              <w:right w:val="threeDEmboss" w:sz="18" w:space="0" w:color="0000FF"/>
            </w:tcBorders>
          </w:tcPr>
          <w:p w:rsidR="00A15D7D" w:rsidRDefault="00A15D7D">
            <w:pPr>
              <w:widowControl w:val="0"/>
              <w:snapToGrid w:val="0"/>
              <w:rPr>
                <w:rFonts w:ascii="Verdana" w:hAnsi="Verdana" w:cs="Verdana"/>
                <w:b/>
                <w:bCs/>
                <w:sz w:val="20"/>
                <w:szCs w:val="20"/>
                <w:u w:val="single"/>
              </w:rPr>
            </w:pPr>
          </w:p>
          <w:p w:rsidR="00446DAA" w:rsidRDefault="00446DAA" w:rsidP="00446DAA">
            <w:pPr>
              <w:suppressAutoHyphens w:val="0"/>
              <w:spacing w:after="160" w:line="259" w:lineRule="auto"/>
              <w:rPr>
                <w:b/>
                <w:bCs/>
                <w:sz w:val="27"/>
                <w:szCs w:val="27"/>
                <w:lang w:eastAsia="fr-FR"/>
              </w:rPr>
            </w:pPr>
            <w:r w:rsidRPr="00915523">
              <w:rPr>
                <w:b/>
                <w:bCs/>
                <w:sz w:val="27"/>
                <w:szCs w:val="27"/>
                <w:lang w:eastAsia="fr-FR"/>
              </w:rPr>
              <w:t>Composition et qualification de l’équipe dédiée à l’exécution du marché</w:t>
            </w:r>
          </w:p>
          <w:p w:rsidR="00446DAA" w:rsidRPr="00915523" w:rsidRDefault="00446DAA" w:rsidP="00446DAA">
            <w:pPr>
              <w:suppressAutoHyphens w:val="0"/>
              <w:spacing w:before="100" w:beforeAutospacing="1" w:after="100" w:afterAutospacing="1"/>
              <w:rPr>
                <w:lang w:eastAsia="fr-FR"/>
              </w:rPr>
            </w:pPr>
            <w:r w:rsidRPr="00915523">
              <w:rPr>
                <w:lang w:eastAsia="fr-FR"/>
              </w:rPr>
              <w:t>Le candidat devra présenter de manière détaillée l’équipe affectée à la réalisation du marché, en précisant les éléments suivants :</w:t>
            </w:r>
          </w:p>
          <w:p w:rsidR="00446DAA" w:rsidRPr="00915523" w:rsidRDefault="00446DAA" w:rsidP="00446DAA">
            <w:pPr>
              <w:numPr>
                <w:ilvl w:val="0"/>
                <w:numId w:val="3"/>
              </w:numPr>
              <w:suppressAutoHyphens w:val="0"/>
              <w:spacing w:before="100" w:beforeAutospacing="1" w:after="100" w:afterAutospacing="1" w:line="259" w:lineRule="auto"/>
              <w:rPr>
                <w:lang w:eastAsia="fr-FR"/>
              </w:rPr>
            </w:pPr>
            <w:r w:rsidRPr="00915523">
              <w:rPr>
                <w:lang w:eastAsia="fr-FR"/>
              </w:rPr>
              <w:t>Le nombre d’agents mobilisés, avec l’indication des fonctions, rôles et responsabilités de chacun.</w:t>
            </w:r>
          </w:p>
          <w:p w:rsidR="00446DAA" w:rsidRPr="00915523" w:rsidRDefault="00446DAA" w:rsidP="00446DAA">
            <w:pPr>
              <w:numPr>
                <w:ilvl w:val="0"/>
                <w:numId w:val="3"/>
              </w:numPr>
              <w:suppressAutoHyphens w:val="0"/>
              <w:spacing w:before="100" w:beforeAutospacing="1" w:after="100" w:afterAutospacing="1" w:line="259" w:lineRule="auto"/>
              <w:rPr>
                <w:lang w:eastAsia="fr-FR"/>
              </w:rPr>
            </w:pPr>
            <w:r w:rsidRPr="00915523">
              <w:rPr>
                <w:lang w:eastAsia="fr-FR"/>
              </w:rPr>
              <w:t>Le profil, les qualifications, les diplômes ainsi que les CV de chaque membre de l’équipe.</w:t>
            </w:r>
          </w:p>
          <w:p w:rsidR="00A15D7D" w:rsidRDefault="00446DAA" w:rsidP="00446DAA">
            <w:pPr>
              <w:widowControl w:val="0"/>
              <w:suppressAutoHyphens w:val="0"/>
              <w:spacing w:beforeAutospacing="1" w:afterAutospacing="1"/>
              <w:rPr>
                <w:lang w:eastAsia="fr-FR"/>
              </w:rPr>
            </w:pPr>
            <w:r w:rsidRPr="00915523">
              <w:rPr>
                <w:lang w:eastAsia="fr-FR"/>
              </w:rPr>
              <w:t xml:space="preserve">Les habilitations requises conformément à la norme </w:t>
            </w:r>
            <w:r w:rsidRPr="00915523">
              <w:rPr>
                <w:b/>
                <w:bCs/>
                <w:lang w:eastAsia="fr-FR"/>
              </w:rPr>
              <w:t>NF S 61-931</w:t>
            </w:r>
            <w:r w:rsidRPr="00915523">
              <w:rPr>
                <w:lang w:eastAsia="fr-FR"/>
              </w:rPr>
              <w:t>, avec le niveau de certification précisé pour chaque intervenant</w:t>
            </w:r>
            <w:r w:rsidR="002A2C18">
              <w:rPr>
                <w:i/>
                <w:iCs/>
                <w:lang w:eastAsia="fr-FR"/>
              </w:rPr>
              <w:t xml:space="preserve"> </w:t>
            </w:r>
            <w:r w:rsidR="00CA2978">
              <w:rPr>
                <w:i/>
                <w:iCs/>
                <w:lang w:eastAsia="fr-FR"/>
              </w:rPr>
              <w:t>(Coefficient 3 – Note de 0 à 4</w:t>
            </w:r>
            <w:r w:rsidR="00FC2373">
              <w:rPr>
                <w:i/>
                <w:iCs/>
                <w:lang w:eastAsia="fr-FR"/>
              </w:rPr>
              <w:t>)</w:t>
            </w:r>
          </w:p>
          <w:p w:rsidR="00A15D7D" w:rsidRDefault="00A15D7D">
            <w:pPr>
              <w:widowControl w:val="0"/>
              <w:rPr>
                <w:rFonts w:ascii="Verdana" w:hAnsi="Verdana" w:cs="Verdana"/>
                <w:b/>
                <w:bCs/>
                <w:sz w:val="20"/>
                <w:szCs w:val="20"/>
              </w:rPr>
            </w:pPr>
          </w:p>
        </w:tc>
      </w:tr>
      <w:tr w:rsidR="00A15D7D">
        <w:tc>
          <w:tcPr>
            <w:tcW w:w="10365" w:type="dxa"/>
            <w:tcBorders>
              <w:top w:val="threeDEmboss" w:sz="18" w:space="0" w:color="0000FF"/>
              <w:left w:val="threeDEmboss" w:sz="18" w:space="0" w:color="0000FF"/>
              <w:bottom w:val="threeDEmboss" w:sz="18" w:space="0" w:color="0000FF"/>
              <w:right w:val="threeDEmboss" w:sz="18" w:space="0" w:color="0000FF"/>
            </w:tcBorders>
          </w:tcPr>
          <w:p w:rsidR="00A15D7D" w:rsidRDefault="00A15D7D">
            <w:pPr>
              <w:widowControl w:val="0"/>
              <w:snapToGrid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b/>
                <w:bCs/>
              </w:rPr>
            </w:pPr>
          </w:p>
        </w:tc>
      </w:tr>
    </w:tbl>
    <w:p w:rsidR="00A15D7D" w:rsidRDefault="00A15D7D">
      <w:pPr>
        <w:rPr>
          <w:rFonts w:ascii="Century" w:hAnsi="Century" w:cs="Century"/>
        </w:rPr>
      </w:pPr>
    </w:p>
    <w:p w:rsidR="007636AC" w:rsidRDefault="007636AC">
      <w:pPr>
        <w:rPr>
          <w:ins w:id="4" w:author="Florence Pagnot" w:date="2025-07-01T14:28:00Z"/>
          <w:rFonts w:ascii="Century" w:hAnsi="Century" w:cs="Century"/>
        </w:rPr>
      </w:pPr>
      <w:ins w:id="5" w:author="Florence Pagnot" w:date="2025-07-01T14:28:00Z">
        <w:r>
          <w:rPr>
            <w:rFonts w:ascii="Century" w:hAnsi="Century" w:cs="Century"/>
          </w:rPr>
          <w:br w:type="page"/>
        </w:r>
      </w:ins>
    </w:p>
    <w:p w:rsidR="00A15D7D" w:rsidRDefault="00A15D7D">
      <w:pPr>
        <w:rPr>
          <w:rFonts w:ascii="Century" w:hAnsi="Century" w:cs="Century"/>
        </w:rPr>
      </w:pPr>
    </w:p>
    <w:tbl>
      <w:tblPr>
        <w:tblW w:w="10233" w:type="dxa"/>
        <w:tblInd w:w="-22" w:type="dxa"/>
        <w:tblLayout w:type="fixed"/>
        <w:tblLook w:val="04A0" w:firstRow="1" w:lastRow="0" w:firstColumn="1" w:lastColumn="0" w:noHBand="0" w:noVBand="1"/>
      </w:tblPr>
      <w:tblGrid>
        <w:gridCol w:w="10233"/>
      </w:tblGrid>
      <w:tr w:rsidR="00A15D7D">
        <w:tc>
          <w:tcPr>
            <w:tcW w:w="10233" w:type="dxa"/>
            <w:tcBorders>
              <w:top w:val="threeDEmboss" w:sz="18" w:space="0" w:color="0000FF"/>
              <w:left w:val="threeDEmboss" w:sz="18" w:space="0" w:color="0000FF"/>
              <w:bottom w:val="threeDEmboss" w:sz="12" w:space="0" w:color="0000FF"/>
              <w:right w:val="threeDEmboss" w:sz="18" w:space="0" w:color="0000FF"/>
            </w:tcBorders>
            <w:shd w:val="clear" w:color="auto" w:fill="0000FF"/>
          </w:tcPr>
          <w:p w:rsidR="00A15D7D" w:rsidRDefault="00FC2373">
            <w:pPr>
              <w:widowControl w:val="0"/>
              <w:jc w:val="center"/>
            </w:pPr>
            <w:r>
              <w:rPr>
                <w:rFonts w:ascii="Century" w:hAnsi="Century" w:cs="Century"/>
                <w:b/>
                <w:bCs/>
                <w:color w:val="FFFFFF"/>
              </w:rPr>
              <w:t>ITEM 2</w:t>
            </w:r>
          </w:p>
        </w:tc>
      </w:tr>
      <w:tr w:rsidR="00A15D7D">
        <w:tc>
          <w:tcPr>
            <w:tcW w:w="10233" w:type="dxa"/>
            <w:tcBorders>
              <w:top w:val="threeDEmboss" w:sz="12" w:space="0" w:color="0000FF"/>
              <w:left w:val="threeDEmboss" w:sz="18" w:space="0" w:color="0000FF"/>
              <w:bottom w:val="threeDEmboss" w:sz="18" w:space="0" w:color="0000FF"/>
              <w:right w:val="threeDEmboss" w:sz="18" w:space="0" w:color="0000FF"/>
            </w:tcBorders>
          </w:tcPr>
          <w:p w:rsidR="00446DAA" w:rsidRPr="00915523" w:rsidRDefault="00446DAA" w:rsidP="00446DAA">
            <w:pPr>
              <w:widowControl w:val="0"/>
              <w:suppressAutoHyphens w:val="0"/>
              <w:spacing w:beforeAutospacing="1" w:afterAutospacing="1"/>
              <w:rPr>
                <w:b/>
                <w:bCs/>
                <w:lang w:eastAsia="fr-FR"/>
              </w:rPr>
            </w:pPr>
            <w:r w:rsidRPr="00915523">
              <w:rPr>
                <w:b/>
              </w:rPr>
              <w:t>Présentation des ressources matérielles mobilisées pour l’exécution du marché</w:t>
            </w:r>
          </w:p>
          <w:p w:rsidR="00446DAA" w:rsidRDefault="00446DAA" w:rsidP="00446DAA">
            <w:pPr>
              <w:pStyle w:val="NormalWeb"/>
            </w:pPr>
            <w:r>
              <w:t>Le candidat devra décrire en détail les moyens matériels qu’il prévoit de mettre en œuvre pour garantir une prestation conforme aux exigences du C.C.T.P. Il précisera notamment :</w:t>
            </w:r>
          </w:p>
          <w:p w:rsidR="00446DAA" w:rsidRDefault="00446DAA" w:rsidP="00446DAA">
            <w:pPr>
              <w:pStyle w:val="NormalWeb"/>
              <w:numPr>
                <w:ilvl w:val="0"/>
                <w:numId w:val="4"/>
              </w:numPr>
            </w:pPr>
            <w:r>
              <w:t xml:space="preserve">Les </w:t>
            </w:r>
            <w:r>
              <w:rPr>
                <w:rStyle w:val="lev"/>
              </w:rPr>
              <w:t>équipements de mesure et de test</w:t>
            </w:r>
            <w:r>
              <w:t>,</w:t>
            </w:r>
          </w:p>
          <w:p w:rsidR="00446DAA" w:rsidRDefault="00446DAA" w:rsidP="00446DAA">
            <w:pPr>
              <w:pStyle w:val="NormalWeb"/>
              <w:numPr>
                <w:ilvl w:val="0"/>
                <w:numId w:val="4"/>
              </w:numPr>
            </w:pPr>
            <w:r>
              <w:t xml:space="preserve">Les </w:t>
            </w:r>
            <w:r>
              <w:rPr>
                <w:rStyle w:val="lev"/>
              </w:rPr>
              <w:t>dispositifs nécessaires aux travaux en hauteur</w:t>
            </w:r>
            <w:r>
              <w:t>,</w:t>
            </w:r>
          </w:p>
          <w:p w:rsidR="00446DAA" w:rsidRDefault="00446DAA" w:rsidP="00446DAA">
            <w:pPr>
              <w:pStyle w:val="NormalWeb"/>
              <w:numPr>
                <w:ilvl w:val="0"/>
                <w:numId w:val="4"/>
              </w:numPr>
            </w:pPr>
            <w:r>
              <w:t>Et tout autre matériel indispensable à la bonne exécution du marché.</w:t>
            </w:r>
          </w:p>
          <w:p w:rsidR="00446DAA" w:rsidRDefault="00446DAA" w:rsidP="00446DAA">
            <w:pPr>
              <w:pStyle w:val="NormalWeb"/>
            </w:pPr>
            <w:r>
              <w:t>Pour chaque équipement, le candidat indiquera :</w:t>
            </w:r>
          </w:p>
          <w:p w:rsidR="00446DAA" w:rsidRDefault="00446DAA" w:rsidP="00446DAA">
            <w:pPr>
              <w:pStyle w:val="NormalWeb"/>
              <w:numPr>
                <w:ilvl w:val="0"/>
                <w:numId w:val="5"/>
              </w:numPr>
            </w:pPr>
            <w:r>
              <w:t xml:space="preserve">Le </w:t>
            </w:r>
            <w:r>
              <w:rPr>
                <w:rStyle w:val="lev"/>
              </w:rPr>
              <w:t>type</w:t>
            </w:r>
            <w:r>
              <w:t xml:space="preserve">, la </w:t>
            </w:r>
            <w:r>
              <w:rPr>
                <w:rStyle w:val="lev"/>
              </w:rPr>
              <w:t>marque</w:t>
            </w:r>
            <w:r>
              <w:t xml:space="preserve">, les </w:t>
            </w:r>
            <w:r>
              <w:rPr>
                <w:rStyle w:val="lev"/>
              </w:rPr>
              <w:t>caractéristiques techniques</w:t>
            </w:r>
            <w:r>
              <w:t>,</w:t>
            </w:r>
          </w:p>
          <w:p w:rsidR="00446DAA" w:rsidRDefault="00446DAA" w:rsidP="00446DAA">
            <w:pPr>
              <w:pStyle w:val="NormalWeb"/>
              <w:numPr>
                <w:ilvl w:val="0"/>
                <w:numId w:val="5"/>
              </w:numPr>
            </w:pPr>
            <w:r>
              <w:t xml:space="preserve">Ainsi que le </w:t>
            </w:r>
            <w:r>
              <w:rPr>
                <w:rStyle w:val="lev"/>
              </w:rPr>
              <w:t>mode d’acquisition</w:t>
            </w:r>
            <w:r>
              <w:t xml:space="preserve"> (appartenance à l’agence, location, etc.).</w:t>
            </w:r>
          </w:p>
          <w:p w:rsidR="00446DAA" w:rsidRDefault="00446DAA" w:rsidP="00446DAA">
            <w:pPr>
              <w:pStyle w:val="NormalWeb"/>
            </w:pPr>
            <w:r>
              <w:t xml:space="preserve">Cette liste pourra être ajustée à l’issue de la </w:t>
            </w:r>
            <w:r>
              <w:rPr>
                <w:rStyle w:val="lev"/>
              </w:rPr>
              <w:t>visite du site</w:t>
            </w:r>
            <w:r>
              <w:t>, en fonction des constats effectués sur place.</w:t>
            </w:r>
          </w:p>
          <w:p w:rsidR="00A15D7D" w:rsidRDefault="00FC2373" w:rsidP="00446DAA">
            <w:pPr>
              <w:widowControl w:val="0"/>
              <w:suppressAutoHyphens w:val="0"/>
              <w:spacing w:beforeAutospacing="1" w:afterAutospacing="1"/>
              <w:rPr>
                <w:rFonts w:ascii="Century" w:hAnsi="Century" w:cs="Century"/>
                <w:b/>
                <w:bCs/>
                <w:sz w:val="22"/>
                <w:szCs w:val="22"/>
              </w:rPr>
            </w:pPr>
            <w:r>
              <w:rPr>
                <w:lang w:eastAsia="fr-FR"/>
              </w:rPr>
              <w:br/>
            </w:r>
            <w:r w:rsidR="00CA2978">
              <w:rPr>
                <w:i/>
                <w:iCs/>
                <w:lang w:eastAsia="fr-FR"/>
              </w:rPr>
              <w:t>(Coefficient 1 – Note de 0 à 4</w:t>
            </w:r>
            <w:r>
              <w:rPr>
                <w:i/>
                <w:iCs/>
                <w:lang w:eastAsia="fr-FR"/>
              </w:rPr>
              <w:t>)</w:t>
            </w:r>
          </w:p>
        </w:tc>
      </w:tr>
      <w:tr w:rsidR="007636AC">
        <w:tc>
          <w:tcPr>
            <w:tcW w:w="10233" w:type="dxa"/>
            <w:tcBorders>
              <w:top w:val="threeDEmboss" w:sz="18" w:space="0" w:color="0000FF"/>
              <w:left w:val="threeDEmboss" w:sz="18" w:space="0" w:color="0000FF"/>
              <w:bottom w:val="threeDEmboss" w:sz="18" w:space="0" w:color="0000FF"/>
              <w:right w:val="threeDEmboss" w:sz="18" w:space="0" w:color="0000FF"/>
            </w:tcBorders>
          </w:tcPr>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p w:rsidR="007636AC" w:rsidRDefault="007636AC">
            <w:pPr>
              <w:widowControl w:val="0"/>
              <w:rPr>
                <w:rFonts w:ascii="Century" w:hAnsi="Century" w:cs="Century"/>
                <w:b/>
                <w:bCs/>
              </w:rPr>
            </w:pPr>
          </w:p>
        </w:tc>
      </w:tr>
    </w:tbl>
    <w:p w:rsidR="00A15D7D" w:rsidRDefault="00A15D7D">
      <w:pPr>
        <w:rPr>
          <w:rFonts w:ascii="Century" w:hAnsi="Century" w:cs="Century"/>
        </w:rPr>
      </w:pPr>
    </w:p>
    <w:p w:rsidR="00A15D7D" w:rsidRDefault="00A15D7D">
      <w:pPr>
        <w:rPr>
          <w:rFonts w:ascii="Century" w:hAnsi="Century" w:cs="Century"/>
        </w:rPr>
      </w:pPr>
    </w:p>
    <w:tbl>
      <w:tblPr>
        <w:tblW w:w="10233" w:type="dxa"/>
        <w:tblInd w:w="-22" w:type="dxa"/>
        <w:tblLayout w:type="fixed"/>
        <w:tblLook w:val="04A0" w:firstRow="1" w:lastRow="0" w:firstColumn="1" w:lastColumn="0" w:noHBand="0" w:noVBand="1"/>
      </w:tblPr>
      <w:tblGrid>
        <w:gridCol w:w="10233"/>
      </w:tblGrid>
      <w:tr w:rsidR="00A15D7D">
        <w:tc>
          <w:tcPr>
            <w:tcW w:w="10233" w:type="dxa"/>
            <w:tcBorders>
              <w:top w:val="threeDEmboss" w:sz="18" w:space="0" w:color="0000FF"/>
              <w:left w:val="threeDEmboss" w:sz="18" w:space="0" w:color="0000FF"/>
              <w:bottom w:val="threeDEmboss" w:sz="12" w:space="0" w:color="0000FF"/>
              <w:right w:val="threeDEmboss" w:sz="18" w:space="0" w:color="0000FF"/>
            </w:tcBorders>
            <w:shd w:val="clear" w:color="auto" w:fill="0000FF"/>
            <w:vAlign w:val="center"/>
          </w:tcPr>
          <w:p w:rsidR="00A15D7D" w:rsidRDefault="00FC2373">
            <w:pPr>
              <w:widowControl w:val="0"/>
              <w:jc w:val="center"/>
            </w:pPr>
            <w:r>
              <w:rPr>
                <w:rFonts w:ascii="Century" w:hAnsi="Century" w:cs="Century"/>
                <w:b/>
                <w:bCs/>
                <w:color w:val="FFFFFF"/>
              </w:rPr>
              <w:t>ITEM  3</w:t>
            </w:r>
          </w:p>
        </w:tc>
      </w:tr>
      <w:tr w:rsidR="00A15D7D">
        <w:tc>
          <w:tcPr>
            <w:tcW w:w="10233" w:type="dxa"/>
            <w:tcBorders>
              <w:top w:val="threeDEmboss" w:sz="12" w:space="0" w:color="0000FF"/>
              <w:left w:val="threeDEmboss" w:sz="18" w:space="0" w:color="0000FF"/>
              <w:bottom w:val="threeDEmboss" w:sz="18" w:space="0" w:color="0000FF"/>
              <w:right w:val="threeDEmboss" w:sz="18" w:space="0" w:color="0000FF"/>
            </w:tcBorders>
          </w:tcPr>
          <w:p w:rsidR="00446DAA" w:rsidRPr="00915523" w:rsidRDefault="00446DAA" w:rsidP="00446DAA">
            <w:pPr>
              <w:suppressAutoHyphens w:val="0"/>
              <w:spacing w:before="100" w:beforeAutospacing="1" w:after="100" w:afterAutospacing="1"/>
              <w:outlineLvl w:val="2"/>
              <w:rPr>
                <w:b/>
                <w:bCs/>
                <w:sz w:val="27"/>
                <w:szCs w:val="27"/>
                <w:lang w:eastAsia="fr-FR"/>
              </w:rPr>
            </w:pPr>
            <w:r w:rsidRPr="00915523">
              <w:rPr>
                <w:b/>
                <w:bCs/>
                <w:sz w:val="27"/>
                <w:szCs w:val="27"/>
                <w:lang w:eastAsia="fr-FR"/>
              </w:rPr>
              <w:t>Méthodologie proposée pour l’exécution du marché</w:t>
            </w:r>
          </w:p>
          <w:p w:rsidR="00446DAA" w:rsidRPr="00915523" w:rsidRDefault="00446DAA" w:rsidP="00446DAA">
            <w:pPr>
              <w:suppressAutoHyphens w:val="0"/>
              <w:spacing w:before="100" w:beforeAutospacing="1" w:after="100" w:afterAutospacing="1"/>
              <w:rPr>
                <w:lang w:eastAsia="fr-FR"/>
              </w:rPr>
            </w:pPr>
            <w:r w:rsidRPr="00915523">
              <w:rPr>
                <w:i/>
                <w:iCs/>
                <w:lang w:eastAsia="fr-FR"/>
              </w:rPr>
              <w:t>(Conformément aux exigences du C.C.T.P.)</w:t>
            </w:r>
          </w:p>
          <w:p w:rsidR="00446DAA" w:rsidRPr="00915523" w:rsidRDefault="00446DAA" w:rsidP="00446DAA">
            <w:pPr>
              <w:suppressAutoHyphens w:val="0"/>
              <w:spacing w:before="100" w:beforeAutospacing="1" w:after="100" w:afterAutospacing="1"/>
              <w:rPr>
                <w:lang w:eastAsia="fr-FR"/>
              </w:rPr>
            </w:pPr>
            <w:r w:rsidRPr="00915523">
              <w:rPr>
                <w:lang w:eastAsia="fr-FR"/>
              </w:rPr>
              <w:t>Le candidat présentera de manière détaillée la méthodologie qu’il prévoit de mettre en œuvre pour la réalisation du marché. Il mettra en évidence les dispositions prévues pour garantir la qualité, la conformité et le suivi des prestations, en s’appuyant sur les points suivants :</w:t>
            </w:r>
          </w:p>
          <w:p w:rsidR="00446DAA" w:rsidRPr="00915523" w:rsidRDefault="00446DAA" w:rsidP="00446DAA">
            <w:pPr>
              <w:numPr>
                <w:ilvl w:val="0"/>
                <w:numId w:val="6"/>
              </w:numPr>
              <w:suppressAutoHyphens w:val="0"/>
              <w:spacing w:before="100" w:beforeAutospacing="1" w:after="100" w:afterAutospacing="1"/>
              <w:rPr>
                <w:lang w:eastAsia="fr-FR"/>
              </w:rPr>
            </w:pPr>
            <w:r w:rsidRPr="00915523">
              <w:rPr>
                <w:lang w:eastAsia="fr-FR"/>
              </w:rPr>
              <w:t xml:space="preserve">Les </w:t>
            </w:r>
            <w:r w:rsidRPr="00915523">
              <w:rPr>
                <w:b/>
                <w:bCs/>
                <w:lang w:eastAsia="fr-FR"/>
              </w:rPr>
              <w:t>procédures internes</w:t>
            </w:r>
            <w:r w:rsidRPr="00915523">
              <w:rPr>
                <w:lang w:eastAsia="fr-FR"/>
              </w:rPr>
              <w:t xml:space="preserve"> mises en place pour organiser, contrôler et suivre les interventions,</w:t>
            </w:r>
          </w:p>
          <w:p w:rsidR="00446DAA" w:rsidRPr="00915523" w:rsidRDefault="00446DAA" w:rsidP="00446DAA">
            <w:pPr>
              <w:numPr>
                <w:ilvl w:val="0"/>
                <w:numId w:val="6"/>
              </w:numPr>
              <w:suppressAutoHyphens w:val="0"/>
              <w:spacing w:before="100" w:beforeAutospacing="1" w:after="100" w:afterAutospacing="1"/>
              <w:rPr>
                <w:lang w:eastAsia="fr-FR"/>
              </w:rPr>
            </w:pPr>
            <w:r w:rsidRPr="00915523">
              <w:rPr>
                <w:lang w:eastAsia="fr-FR"/>
              </w:rPr>
              <w:t xml:space="preserve">Les </w:t>
            </w:r>
            <w:r w:rsidRPr="00915523">
              <w:rPr>
                <w:b/>
                <w:bCs/>
                <w:lang w:eastAsia="fr-FR"/>
              </w:rPr>
              <w:t>moyens humains et techniques mobilisés</w:t>
            </w:r>
            <w:r w:rsidRPr="00915523">
              <w:rPr>
                <w:lang w:eastAsia="fr-FR"/>
              </w:rPr>
              <w:t xml:space="preserve"> pour assurer le bon déroulement du projet,</w:t>
            </w:r>
          </w:p>
          <w:p w:rsidR="00446DAA" w:rsidRPr="00915523" w:rsidRDefault="00446DAA" w:rsidP="00446DAA">
            <w:pPr>
              <w:numPr>
                <w:ilvl w:val="0"/>
                <w:numId w:val="6"/>
              </w:numPr>
              <w:suppressAutoHyphens w:val="0"/>
              <w:spacing w:before="100" w:beforeAutospacing="1" w:after="100" w:afterAutospacing="1"/>
              <w:rPr>
                <w:lang w:eastAsia="fr-FR"/>
              </w:rPr>
            </w:pPr>
            <w:r w:rsidRPr="00915523">
              <w:rPr>
                <w:lang w:eastAsia="fr-FR"/>
              </w:rPr>
              <w:t xml:space="preserve">Les </w:t>
            </w:r>
            <w:r w:rsidRPr="00915523">
              <w:rPr>
                <w:b/>
                <w:bCs/>
                <w:lang w:eastAsia="fr-FR"/>
              </w:rPr>
              <w:t>modalités de coordination et de communication</w:t>
            </w:r>
            <w:r w:rsidRPr="00915523">
              <w:rPr>
                <w:lang w:eastAsia="fr-FR"/>
              </w:rPr>
              <w:t xml:space="preserve"> avec le maître d’ouvrage.</w:t>
            </w:r>
          </w:p>
          <w:p w:rsidR="00446DAA" w:rsidRPr="00915523" w:rsidRDefault="00446DAA" w:rsidP="00446DAA">
            <w:pPr>
              <w:suppressAutoHyphens w:val="0"/>
              <w:spacing w:before="100" w:beforeAutospacing="1" w:after="100" w:afterAutospacing="1"/>
              <w:rPr>
                <w:lang w:eastAsia="fr-FR"/>
              </w:rPr>
            </w:pPr>
            <w:r w:rsidRPr="00915523">
              <w:rPr>
                <w:lang w:eastAsia="fr-FR"/>
              </w:rPr>
              <w:t xml:space="preserve">Pour illustrer son approche, le candidat est invité à fournir des </w:t>
            </w:r>
            <w:r w:rsidRPr="00915523">
              <w:rPr>
                <w:b/>
                <w:bCs/>
                <w:lang w:eastAsia="fr-FR"/>
              </w:rPr>
              <w:t>exemples concrets de documents</w:t>
            </w:r>
            <w:r w:rsidRPr="00915523">
              <w:rPr>
                <w:lang w:eastAsia="fr-FR"/>
              </w:rPr>
              <w:t xml:space="preserve"> utilisés dans le cadre d’opérations similaires (rapports d’intervention, fiches de suivi, bons d’attachement, etc.), de préférence </w:t>
            </w:r>
            <w:r w:rsidRPr="00915523">
              <w:rPr>
                <w:b/>
                <w:bCs/>
                <w:lang w:eastAsia="fr-FR"/>
              </w:rPr>
              <w:t>signés par les clients</w:t>
            </w:r>
            <w:r w:rsidRPr="00915523">
              <w:rPr>
                <w:lang w:eastAsia="fr-FR"/>
              </w:rPr>
              <w:t xml:space="preserve"> concernés.</w:t>
            </w:r>
          </w:p>
          <w:p w:rsidR="00A15D7D" w:rsidRDefault="00446DAA" w:rsidP="00446DAA">
            <w:pPr>
              <w:widowControl w:val="0"/>
              <w:suppressAutoHyphens w:val="0"/>
              <w:spacing w:beforeAutospacing="1" w:afterAutospacing="1"/>
              <w:rPr>
                <w:lang w:eastAsia="fr-FR"/>
              </w:rPr>
            </w:pPr>
            <w:r>
              <w:rPr>
                <w:i/>
                <w:iCs/>
                <w:lang w:eastAsia="fr-FR"/>
              </w:rPr>
              <w:t xml:space="preserve"> </w:t>
            </w:r>
            <w:r w:rsidR="00CA2978">
              <w:rPr>
                <w:i/>
                <w:iCs/>
                <w:lang w:eastAsia="fr-FR"/>
              </w:rPr>
              <w:t>(Coefficient 3 – Note de 0 à 4</w:t>
            </w:r>
            <w:r w:rsidR="00FC2373">
              <w:rPr>
                <w:i/>
                <w:iCs/>
                <w:lang w:eastAsia="fr-FR"/>
              </w:rPr>
              <w:t>)</w:t>
            </w:r>
          </w:p>
          <w:p w:rsidR="00A15D7D" w:rsidRDefault="00A15D7D">
            <w:pPr>
              <w:widowControl w:val="0"/>
            </w:pPr>
          </w:p>
        </w:tc>
      </w:tr>
      <w:tr w:rsidR="00A15D7D">
        <w:tc>
          <w:tcPr>
            <w:tcW w:w="10233" w:type="dxa"/>
            <w:tcBorders>
              <w:top w:val="threeDEmboss" w:sz="18" w:space="0" w:color="0000FF"/>
              <w:left w:val="threeDEmboss" w:sz="18" w:space="0" w:color="0000FF"/>
              <w:bottom w:val="threeDEmboss" w:sz="18" w:space="0" w:color="0000FF"/>
              <w:right w:val="threeDEmboss" w:sz="18" w:space="0" w:color="0000FF"/>
            </w:tcBorders>
          </w:tcPr>
          <w:p w:rsidR="00A15D7D" w:rsidRDefault="00A15D7D">
            <w:pPr>
              <w:widowControl w:val="0"/>
              <w:snapToGrid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b/>
                <w:bCs/>
              </w:rPr>
            </w:pPr>
          </w:p>
          <w:p w:rsidR="00A15D7D" w:rsidRDefault="00A15D7D">
            <w:pPr>
              <w:widowControl w:val="0"/>
              <w:rPr>
                <w:rFonts w:ascii="Century" w:hAnsi="Century" w:cs="Century"/>
                <w:b/>
                <w:bCs/>
              </w:rPr>
            </w:pPr>
          </w:p>
          <w:p w:rsidR="00A15D7D" w:rsidRDefault="00A15D7D">
            <w:pPr>
              <w:widowControl w:val="0"/>
              <w:rPr>
                <w:rFonts w:ascii="Century" w:hAnsi="Century" w:cs="Century"/>
                <w:b/>
                <w:bCs/>
              </w:rPr>
            </w:pPr>
          </w:p>
          <w:p w:rsidR="00A15D7D" w:rsidRDefault="00A15D7D">
            <w:pPr>
              <w:widowControl w:val="0"/>
              <w:rPr>
                <w:rFonts w:ascii="Century" w:hAnsi="Century" w:cs="Century"/>
                <w:b/>
                <w:bCs/>
              </w:rPr>
            </w:pPr>
          </w:p>
          <w:p w:rsidR="00A15D7D" w:rsidRDefault="00A15D7D">
            <w:pPr>
              <w:widowControl w:val="0"/>
              <w:rPr>
                <w:rFonts w:ascii="Century" w:hAnsi="Century" w:cs="Century"/>
                <w:b/>
                <w:bCs/>
              </w:rPr>
            </w:pPr>
          </w:p>
        </w:tc>
      </w:tr>
    </w:tbl>
    <w:p w:rsidR="00A15D7D" w:rsidRDefault="00A15D7D">
      <w:pPr>
        <w:rPr>
          <w:rFonts w:ascii="Century" w:hAnsi="Century" w:cs="Century"/>
        </w:rPr>
      </w:pPr>
    </w:p>
    <w:tbl>
      <w:tblPr>
        <w:tblW w:w="10233" w:type="dxa"/>
        <w:tblInd w:w="-22" w:type="dxa"/>
        <w:tblLayout w:type="fixed"/>
        <w:tblLook w:val="04A0" w:firstRow="1" w:lastRow="0" w:firstColumn="1" w:lastColumn="0" w:noHBand="0" w:noVBand="1"/>
      </w:tblPr>
      <w:tblGrid>
        <w:gridCol w:w="10233"/>
      </w:tblGrid>
      <w:tr w:rsidR="00A15D7D">
        <w:tc>
          <w:tcPr>
            <w:tcW w:w="10233" w:type="dxa"/>
            <w:tcBorders>
              <w:top w:val="threeDEmboss" w:sz="18" w:space="0" w:color="0000FF"/>
              <w:left w:val="threeDEmboss" w:sz="18" w:space="0" w:color="0000FF"/>
              <w:bottom w:val="threeDEmboss" w:sz="12" w:space="0" w:color="0000FF"/>
              <w:right w:val="threeDEmboss" w:sz="18" w:space="0" w:color="0000FF"/>
            </w:tcBorders>
            <w:shd w:val="clear" w:color="auto" w:fill="0000FF"/>
            <w:vAlign w:val="center"/>
          </w:tcPr>
          <w:p w:rsidR="00A15D7D" w:rsidRDefault="00FC2373">
            <w:pPr>
              <w:widowControl w:val="0"/>
              <w:jc w:val="center"/>
            </w:pPr>
            <w:r>
              <w:rPr>
                <w:rFonts w:ascii="Century" w:hAnsi="Century" w:cs="Century"/>
                <w:b/>
                <w:bCs/>
                <w:color w:val="FFFFFF"/>
              </w:rPr>
              <w:t>ITEM 4</w:t>
            </w:r>
          </w:p>
        </w:tc>
      </w:tr>
      <w:tr w:rsidR="00A15D7D">
        <w:tc>
          <w:tcPr>
            <w:tcW w:w="10233" w:type="dxa"/>
            <w:tcBorders>
              <w:top w:val="threeDEmboss" w:sz="12" w:space="0" w:color="0000FF"/>
              <w:left w:val="threeDEmboss" w:sz="18" w:space="0" w:color="0000FF"/>
              <w:bottom w:val="threeDEmboss" w:sz="18" w:space="0" w:color="0000FF"/>
              <w:right w:val="threeDEmboss" w:sz="18" w:space="0" w:color="0000FF"/>
            </w:tcBorders>
          </w:tcPr>
          <w:p w:rsidR="009F1D2F" w:rsidRPr="00915523" w:rsidRDefault="009F1D2F" w:rsidP="009F1D2F">
            <w:pPr>
              <w:suppressAutoHyphens w:val="0"/>
              <w:spacing w:before="100" w:beforeAutospacing="1" w:after="100" w:afterAutospacing="1"/>
              <w:outlineLvl w:val="2"/>
              <w:rPr>
                <w:b/>
                <w:bCs/>
                <w:sz w:val="27"/>
                <w:szCs w:val="27"/>
                <w:lang w:eastAsia="fr-FR"/>
              </w:rPr>
            </w:pPr>
            <w:r w:rsidRPr="00915523">
              <w:rPr>
                <w:b/>
                <w:bCs/>
                <w:sz w:val="27"/>
                <w:szCs w:val="27"/>
                <w:lang w:eastAsia="fr-FR"/>
              </w:rPr>
              <w:t>Méthodologie proposée pour l’exécution du marché</w:t>
            </w:r>
          </w:p>
          <w:p w:rsidR="009F1D2F" w:rsidRPr="00915523" w:rsidRDefault="009F1D2F" w:rsidP="009F1D2F">
            <w:pPr>
              <w:suppressAutoHyphens w:val="0"/>
              <w:spacing w:before="100" w:beforeAutospacing="1" w:after="100" w:afterAutospacing="1"/>
              <w:rPr>
                <w:lang w:eastAsia="fr-FR"/>
              </w:rPr>
            </w:pPr>
            <w:r w:rsidRPr="00915523">
              <w:rPr>
                <w:i/>
                <w:iCs/>
                <w:lang w:eastAsia="fr-FR"/>
              </w:rPr>
              <w:t>(Conformément aux exigences du C.C.T.P.)</w:t>
            </w:r>
          </w:p>
          <w:p w:rsidR="009F1D2F" w:rsidRPr="00915523" w:rsidRDefault="009F1D2F" w:rsidP="009F1D2F">
            <w:pPr>
              <w:suppressAutoHyphens w:val="0"/>
              <w:spacing w:before="100" w:beforeAutospacing="1" w:after="100" w:afterAutospacing="1"/>
              <w:rPr>
                <w:lang w:eastAsia="fr-FR"/>
              </w:rPr>
            </w:pPr>
            <w:r w:rsidRPr="00915523">
              <w:rPr>
                <w:lang w:eastAsia="fr-FR"/>
              </w:rPr>
              <w:t>Le candidat présentera de manière détaillée la méthodologie qu’il prévoit de mettre en œuvre pour la réalisation du marché. Il mettra en évidence les dispositions prévues pour garantir la qualité, la conformité et le suivi des prestations, en s’appuyant sur les points suivants :</w:t>
            </w:r>
          </w:p>
          <w:p w:rsidR="009F1D2F" w:rsidRPr="00915523" w:rsidRDefault="009F1D2F" w:rsidP="009F1D2F">
            <w:pPr>
              <w:numPr>
                <w:ilvl w:val="0"/>
                <w:numId w:val="6"/>
              </w:numPr>
              <w:suppressAutoHyphens w:val="0"/>
              <w:spacing w:before="100" w:beforeAutospacing="1" w:after="100" w:afterAutospacing="1"/>
              <w:rPr>
                <w:lang w:eastAsia="fr-FR"/>
              </w:rPr>
            </w:pPr>
            <w:r w:rsidRPr="00915523">
              <w:rPr>
                <w:lang w:eastAsia="fr-FR"/>
              </w:rPr>
              <w:t xml:space="preserve">Les </w:t>
            </w:r>
            <w:r w:rsidRPr="00915523">
              <w:rPr>
                <w:b/>
                <w:bCs/>
                <w:lang w:eastAsia="fr-FR"/>
              </w:rPr>
              <w:t>procédures internes</w:t>
            </w:r>
            <w:r w:rsidRPr="00915523">
              <w:rPr>
                <w:lang w:eastAsia="fr-FR"/>
              </w:rPr>
              <w:t xml:space="preserve"> mises en place pour organiser, contrôler et suivre les interventions,</w:t>
            </w:r>
          </w:p>
          <w:p w:rsidR="009F1D2F" w:rsidRPr="00915523" w:rsidRDefault="009F1D2F" w:rsidP="009F1D2F">
            <w:pPr>
              <w:numPr>
                <w:ilvl w:val="0"/>
                <w:numId w:val="6"/>
              </w:numPr>
              <w:suppressAutoHyphens w:val="0"/>
              <w:spacing w:before="100" w:beforeAutospacing="1" w:after="100" w:afterAutospacing="1"/>
              <w:rPr>
                <w:lang w:eastAsia="fr-FR"/>
              </w:rPr>
            </w:pPr>
            <w:r w:rsidRPr="00915523">
              <w:rPr>
                <w:lang w:eastAsia="fr-FR"/>
              </w:rPr>
              <w:t xml:space="preserve">Les </w:t>
            </w:r>
            <w:r w:rsidRPr="00915523">
              <w:rPr>
                <w:b/>
                <w:bCs/>
                <w:lang w:eastAsia="fr-FR"/>
              </w:rPr>
              <w:t>moyens humains et techniques mobilisés</w:t>
            </w:r>
            <w:r w:rsidRPr="00915523">
              <w:rPr>
                <w:lang w:eastAsia="fr-FR"/>
              </w:rPr>
              <w:t xml:space="preserve"> pour assurer le bon déroulement du projet,</w:t>
            </w:r>
          </w:p>
          <w:p w:rsidR="009F1D2F" w:rsidRPr="00915523" w:rsidRDefault="009F1D2F" w:rsidP="009F1D2F">
            <w:pPr>
              <w:numPr>
                <w:ilvl w:val="0"/>
                <w:numId w:val="6"/>
              </w:numPr>
              <w:suppressAutoHyphens w:val="0"/>
              <w:spacing w:before="100" w:beforeAutospacing="1" w:after="100" w:afterAutospacing="1"/>
              <w:rPr>
                <w:lang w:eastAsia="fr-FR"/>
              </w:rPr>
            </w:pPr>
            <w:r w:rsidRPr="00915523">
              <w:rPr>
                <w:lang w:eastAsia="fr-FR"/>
              </w:rPr>
              <w:t xml:space="preserve">Les </w:t>
            </w:r>
            <w:r w:rsidRPr="00915523">
              <w:rPr>
                <w:b/>
                <w:bCs/>
                <w:lang w:eastAsia="fr-FR"/>
              </w:rPr>
              <w:t>modalités de coordination et de communication</w:t>
            </w:r>
            <w:r w:rsidRPr="00915523">
              <w:rPr>
                <w:lang w:eastAsia="fr-FR"/>
              </w:rPr>
              <w:t xml:space="preserve"> avec le maître d’ouvrage.</w:t>
            </w:r>
          </w:p>
          <w:p w:rsidR="009F1D2F" w:rsidRPr="00915523" w:rsidRDefault="009F1D2F" w:rsidP="009F1D2F">
            <w:pPr>
              <w:suppressAutoHyphens w:val="0"/>
              <w:spacing w:before="100" w:beforeAutospacing="1" w:after="100" w:afterAutospacing="1"/>
              <w:rPr>
                <w:lang w:eastAsia="fr-FR"/>
              </w:rPr>
            </w:pPr>
            <w:r w:rsidRPr="00915523">
              <w:rPr>
                <w:lang w:eastAsia="fr-FR"/>
              </w:rPr>
              <w:t xml:space="preserve">Pour illustrer son approche, le candidat est invité à fournir des </w:t>
            </w:r>
            <w:r w:rsidRPr="00915523">
              <w:rPr>
                <w:b/>
                <w:bCs/>
                <w:lang w:eastAsia="fr-FR"/>
              </w:rPr>
              <w:t>exemples concrets de documents</w:t>
            </w:r>
            <w:r w:rsidRPr="00915523">
              <w:rPr>
                <w:lang w:eastAsia="fr-FR"/>
              </w:rPr>
              <w:t xml:space="preserve"> utilisés dans le cadre d’opérations similaires (rapports d’intervention, fiches de suivi, bons d’attachement, etc.), de préférence </w:t>
            </w:r>
            <w:r w:rsidRPr="00915523">
              <w:rPr>
                <w:b/>
                <w:bCs/>
                <w:lang w:eastAsia="fr-FR"/>
              </w:rPr>
              <w:t>signés par les clients</w:t>
            </w:r>
            <w:r w:rsidRPr="00915523">
              <w:rPr>
                <w:lang w:eastAsia="fr-FR"/>
              </w:rPr>
              <w:t xml:space="preserve"> concernés.</w:t>
            </w:r>
          </w:p>
          <w:p w:rsidR="00A15D7D" w:rsidRDefault="009F1D2F" w:rsidP="009F1D2F">
            <w:pPr>
              <w:widowControl w:val="0"/>
              <w:suppressAutoHyphens w:val="0"/>
              <w:spacing w:beforeAutospacing="1" w:afterAutospacing="1"/>
            </w:pPr>
            <w:r>
              <w:rPr>
                <w:i/>
                <w:iCs/>
                <w:lang w:eastAsia="fr-FR"/>
              </w:rPr>
              <w:t xml:space="preserve"> </w:t>
            </w:r>
            <w:r w:rsidR="00FC2373">
              <w:rPr>
                <w:i/>
                <w:iCs/>
                <w:lang w:eastAsia="fr-FR"/>
              </w:rPr>
              <w:t>(Coeffic</w:t>
            </w:r>
            <w:r w:rsidR="00CA2978">
              <w:rPr>
                <w:i/>
                <w:iCs/>
                <w:lang w:eastAsia="fr-FR"/>
              </w:rPr>
              <w:t>ient 2 – Note de 0 à 4</w:t>
            </w:r>
            <w:r w:rsidR="00FC2373">
              <w:rPr>
                <w:i/>
                <w:iCs/>
                <w:lang w:eastAsia="fr-FR"/>
              </w:rPr>
              <w:t>)</w:t>
            </w:r>
          </w:p>
        </w:tc>
      </w:tr>
      <w:tr w:rsidR="00A15D7D">
        <w:tc>
          <w:tcPr>
            <w:tcW w:w="10233" w:type="dxa"/>
            <w:tcBorders>
              <w:top w:val="threeDEmboss" w:sz="18" w:space="0" w:color="0000FF"/>
              <w:left w:val="threeDEmboss" w:sz="18" w:space="0" w:color="0000FF"/>
              <w:bottom w:val="threeDEmboss" w:sz="18" w:space="0" w:color="0000FF"/>
              <w:right w:val="threeDEmboss" w:sz="18" w:space="0" w:color="0000FF"/>
            </w:tcBorders>
          </w:tcPr>
          <w:p w:rsidR="00A15D7D" w:rsidRDefault="00A15D7D">
            <w:pPr>
              <w:widowControl w:val="0"/>
              <w:snapToGrid w:val="0"/>
              <w:rPr>
                <w:rFonts w:ascii="Century" w:hAnsi="Century" w:cs="Century"/>
                <w:b/>
                <w:bCs/>
                <w:sz w:val="20"/>
                <w:szCs w:val="20"/>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b/>
                <w:bCs/>
              </w:rPr>
            </w:pPr>
          </w:p>
          <w:p w:rsidR="00A15D7D" w:rsidRDefault="00A15D7D">
            <w:pPr>
              <w:widowControl w:val="0"/>
              <w:rPr>
                <w:rFonts w:ascii="Century" w:hAnsi="Century" w:cs="Century"/>
                <w:b/>
                <w:bCs/>
              </w:rPr>
            </w:pPr>
          </w:p>
          <w:p w:rsidR="00A15D7D" w:rsidRDefault="00A15D7D">
            <w:pPr>
              <w:widowControl w:val="0"/>
              <w:rPr>
                <w:rFonts w:ascii="Century" w:hAnsi="Century" w:cs="Century"/>
                <w:b/>
                <w:bCs/>
              </w:rPr>
            </w:pPr>
          </w:p>
          <w:p w:rsidR="00A15D7D" w:rsidRDefault="00A15D7D">
            <w:pPr>
              <w:widowControl w:val="0"/>
              <w:rPr>
                <w:rFonts w:ascii="Century" w:hAnsi="Century" w:cs="Century"/>
                <w:b/>
                <w:bCs/>
              </w:rPr>
            </w:pPr>
          </w:p>
        </w:tc>
      </w:tr>
    </w:tbl>
    <w:p w:rsidR="00A15D7D" w:rsidRDefault="00A15D7D">
      <w:pPr>
        <w:rPr>
          <w:rFonts w:ascii="Century" w:hAnsi="Century" w:cs="Century"/>
        </w:rPr>
      </w:pPr>
    </w:p>
    <w:p w:rsidR="00A15D7D" w:rsidRDefault="00A15D7D">
      <w:pPr>
        <w:rPr>
          <w:rFonts w:ascii="Century" w:hAnsi="Century" w:cs="Century"/>
        </w:rPr>
      </w:pPr>
    </w:p>
    <w:p w:rsidR="00A15D7D" w:rsidRDefault="00A15D7D">
      <w:pPr>
        <w:rPr>
          <w:rFonts w:ascii="Century" w:hAnsi="Century" w:cs="Century"/>
        </w:rPr>
      </w:pPr>
    </w:p>
    <w:p w:rsidR="00A15D7D" w:rsidRDefault="00A15D7D">
      <w:pPr>
        <w:rPr>
          <w:rFonts w:ascii="Century" w:hAnsi="Century" w:cs="Century"/>
        </w:rPr>
      </w:pPr>
    </w:p>
    <w:tbl>
      <w:tblPr>
        <w:tblW w:w="10233" w:type="dxa"/>
        <w:tblInd w:w="-22" w:type="dxa"/>
        <w:tblLayout w:type="fixed"/>
        <w:tblLook w:val="04A0" w:firstRow="1" w:lastRow="0" w:firstColumn="1" w:lastColumn="0" w:noHBand="0" w:noVBand="1"/>
      </w:tblPr>
      <w:tblGrid>
        <w:gridCol w:w="10233"/>
      </w:tblGrid>
      <w:tr w:rsidR="00A15D7D">
        <w:tc>
          <w:tcPr>
            <w:tcW w:w="10233" w:type="dxa"/>
            <w:tcBorders>
              <w:top w:val="threeDEmboss" w:sz="18" w:space="0" w:color="0000FF"/>
              <w:left w:val="threeDEmboss" w:sz="18" w:space="0" w:color="0000FF"/>
              <w:bottom w:val="threeDEmboss" w:sz="12" w:space="0" w:color="0000FF"/>
              <w:right w:val="threeDEmboss" w:sz="18" w:space="0" w:color="0000FF"/>
            </w:tcBorders>
            <w:shd w:val="clear" w:color="auto" w:fill="0000FF"/>
          </w:tcPr>
          <w:p w:rsidR="00A15D7D" w:rsidRDefault="00FC2373">
            <w:pPr>
              <w:widowControl w:val="0"/>
              <w:jc w:val="center"/>
            </w:pPr>
            <w:r>
              <w:rPr>
                <w:rFonts w:ascii="Century" w:hAnsi="Century" w:cs="Century"/>
                <w:b/>
                <w:bCs/>
                <w:color w:val="FFFFFF"/>
              </w:rPr>
              <w:t xml:space="preserve">ITEM  </w:t>
            </w:r>
            <w:r w:rsidR="007636AC">
              <w:rPr>
                <w:rFonts w:ascii="Century" w:hAnsi="Century" w:cs="Century"/>
                <w:b/>
                <w:bCs/>
                <w:color w:val="FFFFFF"/>
              </w:rPr>
              <w:t>5</w:t>
            </w:r>
          </w:p>
        </w:tc>
      </w:tr>
      <w:tr w:rsidR="00A15D7D">
        <w:tc>
          <w:tcPr>
            <w:tcW w:w="10233" w:type="dxa"/>
            <w:tcBorders>
              <w:top w:val="threeDEmboss" w:sz="12" w:space="0" w:color="0000FF"/>
              <w:left w:val="threeDEmboss" w:sz="18" w:space="0" w:color="0000FF"/>
              <w:bottom w:val="threeDEmboss" w:sz="18" w:space="0" w:color="0000FF"/>
              <w:right w:val="threeDEmboss" w:sz="18" w:space="0" w:color="0000FF"/>
            </w:tcBorders>
          </w:tcPr>
          <w:p w:rsidR="009F1D2F" w:rsidRPr="00915523" w:rsidRDefault="009F1D2F" w:rsidP="009F1D2F">
            <w:pPr>
              <w:suppressAutoHyphens w:val="0"/>
              <w:spacing w:before="100" w:beforeAutospacing="1" w:after="100" w:afterAutospacing="1"/>
              <w:outlineLvl w:val="2"/>
              <w:rPr>
                <w:b/>
                <w:bCs/>
                <w:sz w:val="27"/>
                <w:szCs w:val="27"/>
                <w:lang w:eastAsia="fr-FR"/>
              </w:rPr>
            </w:pPr>
            <w:r w:rsidRPr="00915523">
              <w:rPr>
                <w:b/>
                <w:bCs/>
                <w:sz w:val="27"/>
                <w:szCs w:val="27"/>
                <w:lang w:eastAsia="fr-FR"/>
              </w:rPr>
              <w:t>Dispositifs d’hygiène et de sécurité mis en œuvre par l’entreprise</w:t>
            </w:r>
          </w:p>
          <w:p w:rsidR="009F1D2F" w:rsidRPr="00915523" w:rsidRDefault="009F1D2F" w:rsidP="009F1D2F">
            <w:pPr>
              <w:suppressAutoHyphens w:val="0"/>
              <w:spacing w:before="100" w:beforeAutospacing="1" w:after="100" w:afterAutospacing="1"/>
              <w:rPr>
                <w:lang w:eastAsia="fr-FR"/>
              </w:rPr>
            </w:pPr>
            <w:r w:rsidRPr="00915523">
              <w:rPr>
                <w:lang w:eastAsia="fr-FR"/>
              </w:rPr>
              <w:t xml:space="preserve">Le candidat présentera les </w:t>
            </w:r>
            <w:r w:rsidRPr="00915523">
              <w:rPr>
                <w:b/>
                <w:bCs/>
                <w:lang w:eastAsia="fr-FR"/>
              </w:rPr>
              <w:t>mesures d’hygiène et de sécurité</w:t>
            </w:r>
            <w:r w:rsidRPr="00915523">
              <w:rPr>
                <w:lang w:eastAsia="fr-FR"/>
              </w:rPr>
              <w:t xml:space="preserve"> appliquées à ses salariés dans le cadre de l’exécution du marché. Il s’appuiera sur les </w:t>
            </w:r>
            <w:r w:rsidRPr="00915523">
              <w:rPr>
                <w:b/>
                <w:bCs/>
                <w:lang w:eastAsia="fr-FR"/>
              </w:rPr>
              <w:t>pratiques concrètes mises en œuvre sur d’autres sites</w:t>
            </w:r>
            <w:r w:rsidRPr="00915523">
              <w:rPr>
                <w:lang w:eastAsia="fr-FR"/>
              </w:rPr>
              <w:t xml:space="preserve"> pour démontrer son engagement en matière de prévention des risques.</w:t>
            </w:r>
          </w:p>
          <w:p w:rsidR="009F1D2F" w:rsidRPr="00915523" w:rsidRDefault="009F1D2F" w:rsidP="009F1D2F">
            <w:pPr>
              <w:suppressAutoHyphens w:val="0"/>
              <w:spacing w:before="100" w:beforeAutospacing="1" w:after="100" w:afterAutospacing="1"/>
              <w:rPr>
                <w:lang w:eastAsia="fr-FR"/>
              </w:rPr>
            </w:pPr>
            <w:r w:rsidRPr="00915523">
              <w:rPr>
                <w:lang w:eastAsia="fr-FR"/>
              </w:rPr>
              <w:t>Il détaillera notamment :</w:t>
            </w:r>
          </w:p>
          <w:p w:rsidR="009F1D2F" w:rsidRPr="00915523" w:rsidRDefault="009F1D2F" w:rsidP="009F1D2F">
            <w:pPr>
              <w:numPr>
                <w:ilvl w:val="0"/>
                <w:numId w:val="7"/>
              </w:numPr>
              <w:suppressAutoHyphens w:val="0"/>
              <w:spacing w:before="100" w:beforeAutospacing="1" w:after="100" w:afterAutospacing="1"/>
              <w:rPr>
                <w:lang w:eastAsia="fr-FR"/>
              </w:rPr>
            </w:pPr>
            <w:r w:rsidRPr="00915523">
              <w:rPr>
                <w:lang w:eastAsia="fr-FR"/>
              </w:rPr>
              <w:t xml:space="preserve">Les </w:t>
            </w:r>
            <w:r w:rsidRPr="00915523">
              <w:rPr>
                <w:b/>
                <w:bCs/>
                <w:lang w:eastAsia="fr-FR"/>
              </w:rPr>
              <w:t>dispositions prises au quotidien</w:t>
            </w:r>
            <w:r w:rsidRPr="00915523">
              <w:rPr>
                <w:lang w:eastAsia="fr-FR"/>
              </w:rPr>
              <w:t xml:space="preserve"> pour garantir la sécurité des équipes sur le terrain,</w:t>
            </w:r>
          </w:p>
          <w:p w:rsidR="009F1D2F" w:rsidRPr="00915523" w:rsidRDefault="009F1D2F" w:rsidP="009F1D2F">
            <w:pPr>
              <w:numPr>
                <w:ilvl w:val="0"/>
                <w:numId w:val="7"/>
              </w:numPr>
              <w:suppressAutoHyphens w:val="0"/>
              <w:spacing w:before="100" w:beforeAutospacing="1" w:after="100" w:afterAutospacing="1"/>
              <w:rPr>
                <w:lang w:eastAsia="fr-FR"/>
              </w:rPr>
            </w:pPr>
            <w:r w:rsidRPr="00915523">
              <w:rPr>
                <w:lang w:eastAsia="fr-FR"/>
              </w:rPr>
              <w:t xml:space="preserve">Les </w:t>
            </w:r>
            <w:r w:rsidRPr="00915523">
              <w:rPr>
                <w:b/>
                <w:bCs/>
                <w:lang w:eastAsia="fr-FR"/>
              </w:rPr>
              <w:t>procédures prévues lors de l’élaboration des plans de prévention</w:t>
            </w:r>
            <w:r w:rsidRPr="00915523">
              <w:rPr>
                <w:lang w:eastAsia="fr-FR"/>
              </w:rPr>
              <w:t>,</w:t>
            </w:r>
          </w:p>
          <w:p w:rsidR="009F1D2F" w:rsidRPr="00915523" w:rsidRDefault="009F1D2F" w:rsidP="009F1D2F">
            <w:pPr>
              <w:numPr>
                <w:ilvl w:val="0"/>
                <w:numId w:val="7"/>
              </w:numPr>
              <w:suppressAutoHyphens w:val="0"/>
              <w:spacing w:before="100" w:beforeAutospacing="1" w:after="100" w:afterAutospacing="1"/>
              <w:rPr>
                <w:lang w:eastAsia="fr-FR"/>
              </w:rPr>
            </w:pPr>
            <w:r w:rsidRPr="00915523">
              <w:rPr>
                <w:lang w:eastAsia="fr-FR"/>
              </w:rPr>
              <w:t xml:space="preserve">Les actions de </w:t>
            </w:r>
            <w:r w:rsidRPr="00915523">
              <w:rPr>
                <w:b/>
                <w:bCs/>
                <w:lang w:eastAsia="fr-FR"/>
              </w:rPr>
              <w:t>sensibilisation, formation et suivi</w:t>
            </w:r>
            <w:r w:rsidRPr="00915523">
              <w:rPr>
                <w:lang w:eastAsia="fr-FR"/>
              </w:rPr>
              <w:t xml:space="preserve"> en matière de sécurité.</w:t>
            </w:r>
          </w:p>
          <w:p w:rsidR="009F1D2F" w:rsidRPr="00915523" w:rsidRDefault="009F1D2F" w:rsidP="009F1D2F">
            <w:pPr>
              <w:suppressAutoHyphens w:val="0"/>
              <w:spacing w:before="100" w:beforeAutospacing="1" w:after="100" w:afterAutospacing="1"/>
              <w:rPr>
                <w:lang w:eastAsia="fr-FR"/>
              </w:rPr>
            </w:pPr>
            <w:r w:rsidRPr="00915523">
              <w:rPr>
                <w:lang w:eastAsia="fr-FR"/>
              </w:rPr>
              <w:t xml:space="preserve">Le candidat pourra illustrer sa démarche en joignant des </w:t>
            </w:r>
            <w:r w:rsidRPr="00915523">
              <w:rPr>
                <w:b/>
                <w:bCs/>
                <w:lang w:eastAsia="fr-FR"/>
              </w:rPr>
              <w:t>exemples de mesures ou de documents</w:t>
            </w:r>
            <w:r w:rsidRPr="00915523">
              <w:rPr>
                <w:lang w:eastAsia="fr-FR"/>
              </w:rPr>
              <w:t xml:space="preserve"> de prévention déjà appliqués sur d'autres opérations (consignes internes, extraits de plans de prévention, procédures de consignation, etc.).</w:t>
            </w:r>
          </w:p>
          <w:p w:rsidR="00A15D7D" w:rsidRPr="001A024A" w:rsidRDefault="009F1D2F" w:rsidP="001A024A">
            <w:pPr>
              <w:widowControl w:val="0"/>
              <w:suppressAutoHyphens w:val="0"/>
              <w:spacing w:beforeAutospacing="1" w:afterAutospacing="1"/>
              <w:rPr>
                <w:lang w:eastAsia="fr-FR"/>
              </w:rPr>
            </w:pPr>
            <w:r>
              <w:rPr>
                <w:i/>
                <w:iCs/>
                <w:lang w:eastAsia="fr-FR"/>
              </w:rPr>
              <w:t xml:space="preserve"> </w:t>
            </w:r>
            <w:r w:rsidR="00CA2978">
              <w:rPr>
                <w:i/>
                <w:iCs/>
                <w:lang w:eastAsia="fr-FR"/>
              </w:rPr>
              <w:t xml:space="preserve">(Coefficient 1 – Note de 0 à </w:t>
            </w:r>
            <w:r w:rsidR="00DF5EB3">
              <w:rPr>
                <w:i/>
                <w:iCs/>
                <w:lang w:eastAsia="fr-FR"/>
              </w:rPr>
              <w:t>4</w:t>
            </w:r>
            <w:r w:rsidR="00FC2373">
              <w:rPr>
                <w:i/>
                <w:iCs/>
                <w:lang w:eastAsia="fr-FR"/>
              </w:rPr>
              <w:t>)</w:t>
            </w:r>
          </w:p>
        </w:tc>
      </w:tr>
      <w:tr w:rsidR="00A15D7D">
        <w:tc>
          <w:tcPr>
            <w:tcW w:w="10233" w:type="dxa"/>
            <w:tcBorders>
              <w:top w:val="threeDEmboss" w:sz="18" w:space="0" w:color="0000FF"/>
              <w:left w:val="threeDEmboss" w:sz="18" w:space="0" w:color="0000FF"/>
              <w:bottom w:val="threeDEmboss" w:sz="18" w:space="0" w:color="0000FF"/>
              <w:right w:val="threeDEmboss" w:sz="18" w:space="0" w:color="0000FF"/>
            </w:tcBorders>
          </w:tcPr>
          <w:p w:rsidR="00A15D7D" w:rsidRDefault="00A15D7D">
            <w:pPr>
              <w:widowControl w:val="0"/>
              <w:snapToGrid w:val="0"/>
              <w:rPr>
                <w:rFonts w:ascii="Century" w:hAnsi="Century" w:cs="Century"/>
                <w:b/>
                <w:bCs/>
                <w:sz w:val="22"/>
                <w:szCs w:val="22"/>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rPr>
            </w:pPr>
          </w:p>
          <w:p w:rsidR="00A15D7D" w:rsidRDefault="00A15D7D">
            <w:pPr>
              <w:widowControl w:val="0"/>
              <w:rPr>
                <w:rFonts w:ascii="Century" w:hAnsi="Century" w:cs="Century"/>
                <w:b/>
                <w:bCs/>
              </w:rPr>
            </w:pPr>
          </w:p>
        </w:tc>
      </w:tr>
    </w:tbl>
    <w:p w:rsidR="00A15D7D" w:rsidRDefault="00A15D7D">
      <w:pPr>
        <w:rPr>
          <w:rFonts w:ascii="Century" w:hAnsi="Century" w:cs="Century"/>
        </w:rPr>
      </w:pPr>
    </w:p>
    <w:tbl>
      <w:tblPr>
        <w:tblW w:w="9962" w:type="dxa"/>
        <w:tblInd w:w="206" w:type="dxa"/>
        <w:tblLayout w:type="fixed"/>
        <w:tblLook w:val="04A0" w:firstRow="1" w:lastRow="0" w:firstColumn="1" w:lastColumn="0" w:noHBand="0" w:noVBand="1"/>
      </w:tblPr>
      <w:tblGrid>
        <w:gridCol w:w="9962"/>
      </w:tblGrid>
      <w:tr w:rsidR="000472A9" w:rsidRPr="000472A9" w:rsidTr="001A024A">
        <w:tc>
          <w:tcPr>
            <w:tcW w:w="9962" w:type="dxa"/>
            <w:tcBorders>
              <w:top w:val="threeDEmboss" w:sz="18" w:space="0" w:color="0000FF"/>
              <w:left w:val="threeDEmboss" w:sz="18" w:space="0" w:color="0000FF"/>
              <w:bottom w:val="threeDEmboss" w:sz="12" w:space="0" w:color="0000FF"/>
              <w:right w:val="threeDEmboss" w:sz="18" w:space="0" w:color="0000FF"/>
            </w:tcBorders>
            <w:shd w:val="clear" w:color="auto" w:fill="auto"/>
          </w:tcPr>
          <w:p w:rsidR="000472A9" w:rsidRPr="000472A9" w:rsidRDefault="000472A9" w:rsidP="00B61153">
            <w:pPr>
              <w:widowControl w:val="0"/>
              <w:suppressAutoHyphens w:val="0"/>
              <w:spacing w:beforeAutospacing="1" w:afterAutospacing="1"/>
              <w:jc w:val="center"/>
              <w:rPr>
                <w:b/>
                <w:bCs/>
                <w:color w:val="FF0000"/>
                <w:lang w:eastAsia="fr-FR"/>
              </w:rPr>
            </w:pPr>
            <w:r w:rsidRPr="000472A9">
              <w:rPr>
                <w:b/>
                <w:bCs/>
                <w:color w:val="FF0000"/>
                <w:lang w:eastAsia="fr-FR"/>
              </w:rPr>
              <w:lastRenderedPageBreak/>
              <w:t>ITEM 6 : développement durable pondéré à 10 % de la note globale</w:t>
            </w:r>
          </w:p>
          <w:p w:rsidR="000472A9" w:rsidRPr="000472A9" w:rsidRDefault="000472A9" w:rsidP="00B61153">
            <w:pPr>
              <w:widowControl w:val="0"/>
              <w:suppressAutoHyphens w:val="0"/>
              <w:spacing w:beforeAutospacing="1" w:afterAutospacing="1"/>
              <w:jc w:val="center"/>
              <w:rPr>
                <w:b/>
                <w:bCs/>
                <w:color w:val="FF0000"/>
                <w:lang w:eastAsia="fr-FR"/>
              </w:rPr>
            </w:pPr>
          </w:p>
        </w:tc>
      </w:tr>
      <w:tr w:rsidR="000472A9" w:rsidTr="001A024A">
        <w:tc>
          <w:tcPr>
            <w:tcW w:w="9962" w:type="dxa"/>
            <w:tcBorders>
              <w:top w:val="threeDEmboss" w:sz="18" w:space="0" w:color="0000FF"/>
              <w:left w:val="threeDEmboss" w:sz="18" w:space="0" w:color="0000FF"/>
              <w:bottom w:val="threeDEmboss" w:sz="12" w:space="0" w:color="0000FF"/>
              <w:right w:val="threeDEmboss" w:sz="18" w:space="0" w:color="0000FF"/>
            </w:tcBorders>
            <w:shd w:val="clear" w:color="auto" w:fill="auto"/>
          </w:tcPr>
          <w:p w:rsidR="001A024A" w:rsidRDefault="001A024A" w:rsidP="001A024A">
            <w:pPr>
              <w:suppressAutoHyphens w:val="0"/>
              <w:spacing w:after="160" w:line="256" w:lineRule="auto"/>
              <w:rPr>
                <w:b/>
                <w:bCs/>
                <w:lang w:eastAsia="fr-FR"/>
              </w:rPr>
            </w:pPr>
            <w:r>
              <w:rPr>
                <w:b/>
                <w:bCs/>
                <w:lang w:eastAsia="fr-FR"/>
              </w:rPr>
              <w:t>1. Approche Environnementale</w:t>
            </w:r>
            <w:r w:rsidR="00D4474A">
              <w:rPr>
                <w:b/>
                <w:bCs/>
                <w:lang w:eastAsia="fr-FR"/>
              </w:rPr>
              <w:t xml:space="preserve"> </w:t>
            </w:r>
            <w:r w:rsidR="00D4474A" w:rsidRPr="00D4474A">
              <w:rPr>
                <w:bCs/>
                <w:i/>
                <w:lang w:eastAsia="fr-FR"/>
              </w:rPr>
              <w:t xml:space="preserve">(noté sur 4 </w:t>
            </w:r>
            <w:proofErr w:type="gramStart"/>
            <w:r w:rsidR="00D4474A" w:rsidRPr="00D4474A">
              <w:rPr>
                <w:bCs/>
                <w:i/>
                <w:lang w:eastAsia="fr-FR"/>
              </w:rPr>
              <w:t>coef</w:t>
            </w:r>
            <w:proofErr w:type="gramEnd"/>
            <w:r w:rsidR="00D4474A" w:rsidRPr="00D4474A">
              <w:rPr>
                <w:bCs/>
                <w:i/>
                <w:lang w:eastAsia="fr-FR"/>
              </w:rPr>
              <w:t>. 1)</w:t>
            </w:r>
          </w:p>
          <w:p w:rsidR="001A024A" w:rsidRDefault="001A024A" w:rsidP="001A024A">
            <w:pPr>
              <w:numPr>
                <w:ilvl w:val="0"/>
                <w:numId w:val="8"/>
              </w:numPr>
              <w:suppressAutoHyphens w:val="0"/>
              <w:spacing w:after="160" w:line="256" w:lineRule="auto"/>
              <w:contextualSpacing/>
              <w:rPr>
                <w:lang w:eastAsia="fr-FR"/>
              </w:rPr>
            </w:pPr>
            <w:r>
              <w:rPr>
                <w:lang w:eastAsia="fr-FR"/>
              </w:rPr>
              <w:t xml:space="preserve">Quelles sont les mesures envisagées pour </w:t>
            </w:r>
            <w:r>
              <w:rPr>
                <w:bCs/>
                <w:lang w:eastAsia="fr-FR"/>
              </w:rPr>
              <w:t>réduire l’empreinte carbone</w:t>
            </w:r>
            <w:r>
              <w:rPr>
                <w:lang w:eastAsia="fr-FR"/>
              </w:rPr>
              <w:t xml:space="preserve"> du chantier (optimisation des déplacements, choix de matériaux, etc.) ?</w:t>
            </w:r>
          </w:p>
          <w:p w:rsidR="001A024A" w:rsidRDefault="001A024A" w:rsidP="001A024A">
            <w:pPr>
              <w:numPr>
                <w:ilvl w:val="0"/>
                <w:numId w:val="8"/>
              </w:numPr>
              <w:suppressAutoHyphens w:val="0"/>
              <w:spacing w:after="160" w:line="256" w:lineRule="auto"/>
              <w:contextualSpacing/>
              <w:rPr>
                <w:lang w:eastAsia="fr-FR"/>
              </w:rPr>
            </w:pPr>
            <w:r>
              <w:rPr>
                <w:lang w:eastAsia="fr-FR"/>
              </w:rPr>
              <w:t xml:space="preserve">Prévoyez-vous une </w:t>
            </w:r>
            <w:r>
              <w:rPr>
                <w:bCs/>
                <w:lang w:eastAsia="fr-FR"/>
              </w:rPr>
              <w:t>valorisation ou un recyclage des équipements et composants</w:t>
            </w:r>
            <w:r>
              <w:rPr>
                <w:lang w:eastAsia="fr-FR"/>
              </w:rPr>
              <w:t xml:space="preserve"> déposés ? Si oui, précisez la filière.</w:t>
            </w:r>
          </w:p>
          <w:p w:rsidR="001A024A" w:rsidRDefault="001A024A" w:rsidP="001A024A">
            <w:pPr>
              <w:numPr>
                <w:ilvl w:val="0"/>
                <w:numId w:val="8"/>
              </w:numPr>
              <w:suppressAutoHyphens w:val="0"/>
              <w:spacing w:after="160" w:line="256" w:lineRule="auto"/>
              <w:contextualSpacing/>
              <w:rPr>
                <w:lang w:eastAsia="fr-FR"/>
              </w:rPr>
            </w:pPr>
            <w:r>
              <w:rPr>
                <w:lang w:eastAsia="fr-FR"/>
              </w:rPr>
              <w:t xml:space="preserve">Quels équipements ou procédés mettez-vous en œuvre pour </w:t>
            </w:r>
            <w:r>
              <w:rPr>
                <w:bCs/>
                <w:lang w:eastAsia="fr-FR"/>
              </w:rPr>
              <w:t>limiter la consommation d’énergie et les nuisances sonores</w:t>
            </w:r>
            <w:r>
              <w:rPr>
                <w:lang w:eastAsia="fr-FR"/>
              </w:rPr>
              <w:t xml:space="preserve"> pendant les travaux ?</w:t>
            </w:r>
          </w:p>
          <w:p w:rsidR="001A024A" w:rsidRDefault="001A024A" w:rsidP="001A024A">
            <w:pPr>
              <w:numPr>
                <w:ilvl w:val="0"/>
                <w:numId w:val="8"/>
              </w:numPr>
              <w:suppressAutoHyphens w:val="0"/>
              <w:spacing w:after="160" w:line="256" w:lineRule="auto"/>
              <w:contextualSpacing/>
              <w:rPr>
                <w:lang w:eastAsia="fr-FR"/>
              </w:rPr>
            </w:pPr>
            <w:r>
              <w:rPr>
                <w:lang w:eastAsia="fr-FR"/>
              </w:rPr>
              <w:t xml:space="preserve">Proposez-vous l’utilisation de </w:t>
            </w:r>
            <w:r>
              <w:rPr>
                <w:bCs/>
                <w:lang w:eastAsia="fr-FR"/>
              </w:rPr>
              <w:t>matériaux à faible impact environnemental</w:t>
            </w:r>
            <w:r>
              <w:rPr>
                <w:lang w:eastAsia="fr-FR"/>
              </w:rPr>
              <w:t xml:space="preserve"> ou certifiés (ex : ISO 14001, écolabels) ?</w:t>
            </w:r>
          </w:p>
          <w:p w:rsidR="001A024A" w:rsidRDefault="001A024A" w:rsidP="001A024A">
            <w:pPr>
              <w:suppressAutoHyphens w:val="0"/>
              <w:spacing w:after="160" w:line="256" w:lineRule="auto"/>
              <w:ind w:left="720"/>
              <w:contextualSpacing/>
              <w:rPr>
                <w:lang w:eastAsia="fr-FR"/>
              </w:rPr>
            </w:pPr>
          </w:p>
          <w:p w:rsidR="001A024A" w:rsidRDefault="001A024A" w:rsidP="001A024A">
            <w:pPr>
              <w:suppressAutoHyphens w:val="0"/>
              <w:spacing w:after="160" w:line="256" w:lineRule="auto"/>
              <w:rPr>
                <w:b/>
                <w:bCs/>
                <w:lang w:eastAsia="fr-FR"/>
              </w:rPr>
            </w:pPr>
            <w:r>
              <w:rPr>
                <w:b/>
                <w:bCs/>
                <w:lang w:eastAsia="fr-FR"/>
              </w:rPr>
              <w:t>2. Gestion des Déchets</w:t>
            </w:r>
            <w:r w:rsidR="00D4474A">
              <w:rPr>
                <w:b/>
                <w:bCs/>
                <w:lang w:eastAsia="fr-FR"/>
              </w:rPr>
              <w:t xml:space="preserve"> </w:t>
            </w:r>
            <w:r w:rsidR="00D4474A" w:rsidRPr="00D4474A">
              <w:rPr>
                <w:bCs/>
                <w:i/>
                <w:lang w:eastAsia="fr-FR"/>
              </w:rPr>
              <w:t xml:space="preserve">(noté sur 4 </w:t>
            </w:r>
            <w:proofErr w:type="gramStart"/>
            <w:r w:rsidR="00D4474A" w:rsidRPr="00D4474A">
              <w:rPr>
                <w:bCs/>
                <w:i/>
                <w:lang w:eastAsia="fr-FR"/>
              </w:rPr>
              <w:t>coef</w:t>
            </w:r>
            <w:proofErr w:type="gramEnd"/>
            <w:r w:rsidR="00D4474A" w:rsidRPr="00D4474A">
              <w:rPr>
                <w:bCs/>
                <w:i/>
                <w:lang w:eastAsia="fr-FR"/>
              </w:rPr>
              <w:t>. 1)</w:t>
            </w:r>
          </w:p>
          <w:p w:rsidR="001A024A" w:rsidRDefault="001A024A" w:rsidP="001A024A">
            <w:pPr>
              <w:numPr>
                <w:ilvl w:val="0"/>
                <w:numId w:val="9"/>
              </w:numPr>
              <w:suppressAutoHyphens w:val="0"/>
              <w:spacing w:after="160" w:line="256" w:lineRule="auto"/>
              <w:contextualSpacing/>
              <w:rPr>
                <w:lang w:eastAsia="fr-FR"/>
              </w:rPr>
            </w:pPr>
            <w:r>
              <w:rPr>
                <w:lang w:eastAsia="fr-FR"/>
              </w:rPr>
              <w:t xml:space="preserve">Comment sera assurée la </w:t>
            </w:r>
            <w:r>
              <w:rPr>
                <w:bCs/>
                <w:lang w:eastAsia="fr-FR"/>
              </w:rPr>
              <w:t>gestion des déchets de chantier</w:t>
            </w:r>
            <w:r>
              <w:rPr>
                <w:lang w:eastAsia="fr-FR"/>
              </w:rPr>
              <w:t xml:space="preserve"> (tri, évacuation, traçabilité) ?</w:t>
            </w:r>
          </w:p>
          <w:p w:rsidR="001A024A" w:rsidRDefault="001A024A" w:rsidP="001A024A">
            <w:pPr>
              <w:numPr>
                <w:ilvl w:val="0"/>
                <w:numId w:val="9"/>
              </w:numPr>
              <w:suppressAutoHyphens w:val="0"/>
              <w:spacing w:after="160" w:line="256" w:lineRule="auto"/>
              <w:contextualSpacing/>
              <w:rPr>
                <w:b/>
                <w:bCs/>
                <w:lang w:eastAsia="fr-FR"/>
              </w:rPr>
            </w:pPr>
            <w:r>
              <w:rPr>
                <w:lang w:eastAsia="fr-FR"/>
              </w:rPr>
              <w:t xml:space="preserve">Disposez-vous d’un </w:t>
            </w:r>
            <w:r>
              <w:rPr>
                <w:bCs/>
                <w:lang w:eastAsia="fr-FR"/>
              </w:rPr>
              <w:t>plan de gestion des déchets</w:t>
            </w:r>
            <w:r>
              <w:rPr>
                <w:lang w:eastAsia="fr-FR"/>
              </w:rPr>
              <w:t xml:space="preserve"> spécifique pour ce type d’intervention ?</w:t>
            </w:r>
          </w:p>
          <w:p w:rsidR="001A024A" w:rsidRDefault="001A024A" w:rsidP="001A024A">
            <w:pPr>
              <w:suppressAutoHyphens w:val="0"/>
              <w:spacing w:after="160" w:line="256" w:lineRule="auto"/>
              <w:contextualSpacing/>
              <w:rPr>
                <w:b/>
                <w:bCs/>
                <w:lang w:eastAsia="fr-FR"/>
              </w:rPr>
            </w:pPr>
          </w:p>
          <w:p w:rsidR="001A024A" w:rsidRDefault="001A024A" w:rsidP="001A024A">
            <w:pPr>
              <w:suppressAutoHyphens w:val="0"/>
              <w:spacing w:after="160" w:line="256" w:lineRule="auto"/>
              <w:contextualSpacing/>
              <w:rPr>
                <w:b/>
                <w:bCs/>
                <w:lang w:eastAsia="fr-FR"/>
              </w:rPr>
            </w:pPr>
            <w:r>
              <w:rPr>
                <w:b/>
                <w:bCs/>
                <w:lang w:eastAsia="fr-FR"/>
              </w:rPr>
              <w:t>3. Suivi et Indicateurs</w:t>
            </w:r>
            <w:r w:rsidR="00D4474A">
              <w:rPr>
                <w:b/>
                <w:bCs/>
                <w:lang w:eastAsia="fr-FR"/>
              </w:rPr>
              <w:t xml:space="preserve"> </w:t>
            </w:r>
            <w:r w:rsidR="00D4474A" w:rsidRPr="00D4474A">
              <w:rPr>
                <w:bCs/>
                <w:i/>
                <w:lang w:eastAsia="fr-FR"/>
              </w:rPr>
              <w:t xml:space="preserve">(noté sur 4 </w:t>
            </w:r>
            <w:proofErr w:type="gramStart"/>
            <w:r w:rsidR="00D4474A" w:rsidRPr="00D4474A">
              <w:rPr>
                <w:bCs/>
                <w:i/>
                <w:lang w:eastAsia="fr-FR"/>
              </w:rPr>
              <w:t>coef</w:t>
            </w:r>
            <w:proofErr w:type="gramEnd"/>
            <w:r w:rsidR="00D4474A" w:rsidRPr="00D4474A">
              <w:rPr>
                <w:bCs/>
                <w:i/>
                <w:lang w:eastAsia="fr-FR"/>
              </w:rPr>
              <w:t>. 1)</w:t>
            </w:r>
          </w:p>
          <w:p w:rsidR="001A024A" w:rsidRDefault="001A024A" w:rsidP="001A024A">
            <w:pPr>
              <w:numPr>
                <w:ilvl w:val="0"/>
                <w:numId w:val="10"/>
              </w:numPr>
              <w:suppressAutoHyphens w:val="0"/>
              <w:spacing w:after="160" w:line="256" w:lineRule="auto"/>
              <w:contextualSpacing/>
              <w:rPr>
                <w:lang w:eastAsia="fr-FR"/>
              </w:rPr>
            </w:pPr>
            <w:r>
              <w:rPr>
                <w:lang w:eastAsia="fr-FR"/>
              </w:rPr>
              <w:t xml:space="preserve">Quels sont les </w:t>
            </w:r>
            <w:r>
              <w:rPr>
                <w:bCs/>
                <w:lang w:eastAsia="fr-FR"/>
              </w:rPr>
              <w:t>indicateurs</w:t>
            </w:r>
            <w:r>
              <w:rPr>
                <w:lang w:eastAsia="fr-FR"/>
              </w:rPr>
              <w:t xml:space="preserve"> que vous proposez de mettre en place pour suivre l’impact environnemental des travaux ?</w:t>
            </w:r>
          </w:p>
          <w:p w:rsidR="001A024A" w:rsidRDefault="001A024A" w:rsidP="001A024A">
            <w:pPr>
              <w:numPr>
                <w:ilvl w:val="0"/>
                <w:numId w:val="10"/>
              </w:numPr>
              <w:suppressAutoHyphens w:val="0"/>
              <w:spacing w:after="160" w:line="256" w:lineRule="auto"/>
              <w:contextualSpacing/>
              <w:rPr>
                <w:lang w:eastAsia="fr-FR"/>
              </w:rPr>
            </w:pPr>
            <w:r>
              <w:rPr>
                <w:lang w:eastAsia="fr-FR"/>
              </w:rPr>
              <w:t>Comment communiquerez-vous ces éléments au maître d’ouvrage pendant et à la fin du chantier ?</w:t>
            </w:r>
          </w:p>
          <w:p w:rsidR="000472A9" w:rsidRPr="000472A9" w:rsidRDefault="000472A9" w:rsidP="000472A9">
            <w:pPr>
              <w:widowControl w:val="0"/>
              <w:suppressAutoHyphens w:val="0"/>
              <w:spacing w:beforeAutospacing="1" w:afterAutospacing="1"/>
              <w:jc w:val="center"/>
              <w:rPr>
                <w:b/>
                <w:bCs/>
                <w:lang w:eastAsia="fr-FR"/>
              </w:rPr>
            </w:pPr>
          </w:p>
          <w:p w:rsidR="000472A9" w:rsidRPr="000472A9" w:rsidRDefault="000472A9" w:rsidP="001A024A">
            <w:pPr>
              <w:widowControl w:val="0"/>
              <w:suppressAutoHyphens w:val="0"/>
              <w:spacing w:beforeAutospacing="1" w:afterAutospacing="1"/>
              <w:rPr>
                <w:b/>
                <w:bCs/>
                <w:lang w:eastAsia="fr-FR"/>
              </w:rPr>
            </w:pPr>
          </w:p>
          <w:p w:rsidR="000472A9" w:rsidRPr="000472A9" w:rsidRDefault="000472A9" w:rsidP="000472A9">
            <w:pPr>
              <w:widowControl w:val="0"/>
              <w:suppressAutoHyphens w:val="0"/>
              <w:spacing w:beforeAutospacing="1" w:afterAutospacing="1"/>
              <w:jc w:val="center"/>
              <w:rPr>
                <w:b/>
                <w:bCs/>
                <w:lang w:eastAsia="fr-FR"/>
              </w:rPr>
            </w:pPr>
          </w:p>
          <w:p w:rsidR="000472A9" w:rsidRPr="000472A9" w:rsidRDefault="000472A9" w:rsidP="001A024A">
            <w:pPr>
              <w:widowControl w:val="0"/>
              <w:suppressAutoHyphens w:val="0"/>
              <w:spacing w:beforeAutospacing="1" w:afterAutospacing="1"/>
              <w:rPr>
                <w:b/>
                <w:bCs/>
                <w:lang w:eastAsia="fr-FR"/>
              </w:rPr>
            </w:pPr>
          </w:p>
          <w:p w:rsidR="000472A9" w:rsidRPr="000472A9" w:rsidRDefault="000472A9" w:rsidP="000472A9">
            <w:pPr>
              <w:widowControl w:val="0"/>
              <w:suppressAutoHyphens w:val="0"/>
              <w:spacing w:beforeAutospacing="1" w:afterAutospacing="1"/>
              <w:jc w:val="center"/>
              <w:rPr>
                <w:b/>
                <w:bCs/>
                <w:lang w:eastAsia="fr-FR"/>
              </w:rPr>
            </w:pPr>
          </w:p>
        </w:tc>
      </w:tr>
    </w:tbl>
    <w:p w:rsidR="00A15D7D" w:rsidRDefault="00A15D7D">
      <w:pPr>
        <w:rPr>
          <w:rFonts w:ascii="Century" w:hAnsi="Century" w:cs="Century"/>
        </w:rPr>
      </w:pPr>
    </w:p>
    <w:p w:rsidR="00A15D7D" w:rsidRDefault="00FC2373">
      <w:pPr>
        <w:rPr>
          <w:rFonts w:ascii="Century" w:hAnsi="Century" w:cs="Century"/>
          <w:b/>
          <w:bCs/>
        </w:rPr>
      </w:pPr>
      <w:r>
        <w:rPr>
          <w:rFonts w:ascii="Verdana" w:hAnsi="Verdana" w:cs="Verdana"/>
          <w:b/>
          <w:bCs/>
          <w:smallCaps/>
          <w:sz w:val="20"/>
          <w:szCs w:val="20"/>
          <w14:shadow w14:blurRad="50800" w14:dist="38100" w14:dir="2700000" w14:sx="100000" w14:sy="100000" w14:kx="0" w14:ky="0" w14:algn="tl">
            <w14:srgbClr w14:val="000000">
              <w14:alpha w14:val="60000"/>
            </w14:srgbClr>
          </w14:shadow>
        </w:rPr>
        <w:t>Liste des documents complémentaires éventuellement joints au présent mémoire</w:t>
      </w:r>
      <w:r>
        <w:rPr>
          <w:rFonts w:ascii="Century" w:hAnsi="Century" w:cs="Century"/>
          <w:b/>
          <w:bCs/>
        </w:rPr>
        <w:t xml:space="preserve"> :</w:t>
      </w:r>
    </w:p>
    <w:p w:rsidR="00A15D7D" w:rsidRDefault="00A15D7D">
      <w:pPr>
        <w:rPr>
          <w:rFonts w:ascii="Century" w:hAnsi="Century" w:cs="Century"/>
          <w:b/>
          <w:bCs/>
        </w:rPr>
      </w:pPr>
    </w:p>
    <w:p w:rsidR="00A15D7D" w:rsidRDefault="00FC2373">
      <w:pPr>
        <w:rPr>
          <w:rFonts w:ascii="Century" w:hAnsi="Century" w:cs="Century"/>
          <w:b/>
          <w:bCs/>
        </w:rPr>
      </w:pPr>
      <w:r>
        <w:rPr>
          <w:rFonts w:ascii="Century" w:hAnsi="Century" w:cs="Century"/>
          <w:b/>
          <w:bCs/>
        </w:rPr>
        <w:t>-</w:t>
      </w:r>
    </w:p>
    <w:p w:rsidR="00A15D7D" w:rsidRDefault="00FC2373">
      <w:pPr>
        <w:rPr>
          <w:rFonts w:ascii="Century" w:hAnsi="Century" w:cs="Century"/>
          <w:b/>
          <w:bCs/>
        </w:rPr>
      </w:pPr>
      <w:r>
        <w:rPr>
          <w:rFonts w:ascii="Century" w:hAnsi="Century" w:cs="Century"/>
          <w:b/>
          <w:bCs/>
        </w:rPr>
        <w:t>-</w:t>
      </w:r>
    </w:p>
    <w:p w:rsidR="00A15D7D" w:rsidRDefault="00FC2373">
      <w:pPr>
        <w:rPr>
          <w:rFonts w:ascii="Century" w:hAnsi="Century" w:cs="Century"/>
          <w:b/>
          <w:bCs/>
        </w:rPr>
      </w:pPr>
      <w:r>
        <w:rPr>
          <w:rFonts w:ascii="Century" w:hAnsi="Century" w:cs="Century"/>
          <w:b/>
          <w:bCs/>
        </w:rPr>
        <w:t>-</w:t>
      </w:r>
    </w:p>
    <w:p w:rsidR="00A15D7D" w:rsidRDefault="00FC2373">
      <w:pPr>
        <w:rPr>
          <w:rFonts w:ascii="Century" w:hAnsi="Century" w:cs="Century"/>
          <w:b/>
          <w:bCs/>
        </w:rPr>
      </w:pPr>
      <w:r>
        <w:rPr>
          <w:rFonts w:ascii="Century" w:hAnsi="Century" w:cs="Century"/>
          <w:b/>
          <w:bCs/>
        </w:rPr>
        <w:t>-</w:t>
      </w:r>
    </w:p>
    <w:p w:rsidR="00A15D7D" w:rsidRDefault="00FC2373">
      <w:pPr>
        <w:rPr>
          <w:rFonts w:ascii="Century" w:hAnsi="Century" w:cs="Century"/>
        </w:rPr>
      </w:pPr>
      <w:r>
        <w:rPr>
          <w:rFonts w:ascii="Century" w:hAnsi="Century" w:cs="Century"/>
          <w:b/>
          <w:bCs/>
        </w:rPr>
        <w:t>-</w:t>
      </w:r>
    </w:p>
    <w:p w:rsidR="00A15D7D" w:rsidRDefault="00A15D7D">
      <w:pPr>
        <w:rPr>
          <w:rFonts w:ascii="Century" w:hAnsi="Century" w:cs="Century"/>
        </w:rPr>
      </w:pPr>
    </w:p>
    <w:p w:rsidR="00A15D7D" w:rsidRDefault="00A15D7D">
      <w:pPr>
        <w:rPr>
          <w:rFonts w:ascii="Century" w:hAnsi="Century" w:cs="Century"/>
        </w:rPr>
      </w:pPr>
    </w:p>
    <w:p w:rsidR="00A15D7D" w:rsidRDefault="00A15D7D">
      <w:pPr>
        <w:rPr>
          <w:rFonts w:ascii="Century" w:hAnsi="Century" w:cs="Century"/>
          <w:b/>
          <w:bCs/>
        </w:rPr>
      </w:pPr>
    </w:p>
    <w:p w:rsidR="00A15D7D" w:rsidRDefault="00A15D7D">
      <w:pPr>
        <w:rPr>
          <w:rFonts w:ascii="Century" w:hAnsi="Century" w:cs="Century"/>
          <w:b/>
          <w:bCs/>
        </w:rPr>
      </w:pPr>
    </w:p>
    <w:p w:rsidR="00A15D7D" w:rsidRDefault="00A15D7D">
      <w:pPr>
        <w:rPr>
          <w:rFonts w:ascii="Century" w:hAnsi="Century" w:cs="Century"/>
          <w:b/>
          <w:bCs/>
        </w:rPr>
      </w:pPr>
    </w:p>
    <w:p w:rsidR="00A15D7D" w:rsidRDefault="00A15D7D">
      <w:pPr>
        <w:rPr>
          <w:rFonts w:ascii="Century" w:hAnsi="Century" w:cs="Century"/>
          <w:b/>
          <w:bCs/>
        </w:rPr>
      </w:pPr>
    </w:p>
    <w:p w:rsidR="00A15D7D" w:rsidRDefault="00A15D7D">
      <w:pPr>
        <w:rPr>
          <w:rFonts w:ascii="Century" w:hAnsi="Century" w:cs="Century"/>
          <w:b/>
          <w:bCs/>
        </w:rPr>
      </w:pPr>
    </w:p>
    <w:p w:rsidR="00A15D7D" w:rsidRDefault="00A15D7D"/>
    <w:sectPr w:rsidR="00A15D7D">
      <w:footerReference w:type="even" r:id="rId8"/>
      <w:footerReference w:type="default" r:id="rId9"/>
      <w:footerReference w:type="first" r:id="rId10"/>
      <w:pgSz w:w="11906" w:h="16838"/>
      <w:pgMar w:top="719" w:right="1226" w:bottom="766" w:left="900"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3CE" w:rsidRDefault="00BB03CE">
      <w:r>
        <w:separator/>
      </w:r>
    </w:p>
  </w:endnote>
  <w:endnote w:type="continuationSeparator" w:id="0">
    <w:p w:rsidR="00BB03CE" w:rsidRDefault="00BB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D7D" w:rsidRDefault="00A15D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D7D" w:rsidRDefault="00DF5EB3">
    <w:pPr>
      <w:pStyle w:val="Pieddepage"/>
      <w:jc w:val="center"/>
    </w:pPr>
    <w:r>
      <w:t xml:space="preserve">Marché n° ADT05 – Mémoire technique – SSI Tremblay et exutoires bat B                     </w:t>
    </w:r>
    <w:r w:rsidR="00FC2373">
      <w:t xml:space="preserve">Page </w:t>
    </w:r>
    <w:r w:rsidR="00FC2373">
      <w:fldChar w:fldCharType="begin"/>
    </w:r>
    <w:r w:rsidR="00FC2373">
      <w:instrText xml:space="preserve"> PAGE </w:instrText>
    </w:r>
    <w:r w:rsidR="00FC2373">
      <w:fldChar w:fldCharType="separate"/>
    </w:r>
    <w:r w:rsidR="00CA2978">
      <w:rPr>
        <w:noProof/>
      </w:rPr>
      <w:t>9</w:t>
    </w:r>
    <w:r w:rsidR="00FC2373">
      <w:fldChar w:fldCharType="end"/>
    </w:r>
    <w:r w:rsidR="00FC2373">
      <w:t xml:space="preserve"> sur </w:t>
    </w:r>
    <w:fldSimple w:instr=" NUMPAGES ">
      <w:r w:rsidR="00CA2978">
        <w:rPr>
          <w:noProof/>
        </w:rPr>
        <w:t>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D7D" w:rsidRDefault="00FC2373">
    <w:pPr>
      <w:pStyle w:val="Pieddepage"/>
      <w:jc w:val="center"/>
    </w:pPr>
    <w:r>
      <w:t xml:space="preserve">Page </w:t>
    </w:r>
    <w:r>
      <w:fldChar w:fldCharType="begin"/>
    </w:r>
    <w:r>
      <w:instrText xml:space="preserve"> PAGE </w:instrText>
    </w:r>
    <w:r>
      <w:fldChar w:fldCharType="separate"/>
    </w:r>
    <w:r>
      <w:t>9</w:t>
    </w:r>
    <w:r>
      <w:fldChar w:fldCharType="end"/>
    </w:r>
    <w:r>
      <w:t xml:space="preserve"> sur </w:t>
    </w:r>
    <w:fldSimple w:instr=" NUMPAGES ">
      <w: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3CE" w:rsidRDefault="00BB03CE">
      <w:r>
        <w:separator/>
      </w:r>
    </w:p>
  </w:footnote>
  <w:footnote w:type="continuationSeparator" w:id="0">
    <w:p w:rsidR="00BB03CE" w:rsidRDefault="00BB03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E102D"/>
    <w:multiLevelType w:val="hybridMultilevel"/>
    <w:tmpl w:val="A77E34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B280A7F"/>
    <w:multiLevelType w:val="multilevel"/>
    <w:tmpl w:val="9AD6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B4009"/>
    <w:multiLevelType w:val="multilevel"/>
    <w:tmpl w:val="9072CB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C654B18"/>
    <w:multiLevelType w:val="multilevel"/>
    <w:tmpl w:val="2430A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F32B58"/>
    <w:multiLevelType w:val="multilevel"/>
    <w:tmpl w:val="23F60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B80CCB"/>
    <w:multiLevelType w:val="hybridMultilevel"/>
    <w:tmpl w:val="6E3ECF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B7E084E"/>
    <w:multiLevelType w:val="multilevel"/>
    <w:tmpl w:val="98B86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2B45FB"/>
    <w:multiLevelType w:val="hybridMultilevel"/>
    <w:tmpl w:val="FBAEF9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9444AEB"/>
    <w:multiLevelType w:val="multilevel"/>
    <w:tmpl w:val="C2DACA1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5A581DD4"/>
    <w:multiLevelType w:val="multilevel"/>
    <w:tmpl w:val="0790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3"/>
  </w:num>
  <w:num w:numId="4">
    <w:abstractNumId w:val="4"/>
  </w:num>
  <w:num w:numId="5">
    <w:abstractNumId w:val="9"/>
  </w:num>
  <w:num w:numId="6">
    <w:abstractNumId w:val="6"/>
  </w:num>
  <w:num w:numId="7">
    <w:abstractNumId w:val="1"/>
  </w:num>
  <w:num w:numId="8">
    <w:abstractNumId w:val="5"/>
  </w:num>
  <w:num w:numId="9">
    <w:abstractNumId w:val="7"/>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lorence Pagnot">
    <w15:presenceInfo w15:providerId="AD" w15:userId="S-1-5-21-2612542238-2531378734-1001953188-1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D7D"/>
    <w:rsid w:val="000472A9"/>
    <w:rsid w:val="001A024A"/>
    <w:rsid w:val="002A2C18"/>
    <w:rsid w:val="00416E25"/>
    <w:rsid w:val="00446DAA"/>
    <w:rsid w:val="0051443C"/>
    <w:rsid w:val="005E3962"/>
    <w:rsid w:val="007636AC"/>
    <w:rsid w:val="008920D3"/>
    <w:rsid w:val="009F1D2F"/>
    <w:rsid w:val="00A00C7C"/>
    <w:rsid w:val="00A15D7D"/>
    <w:rsid w:val="00BA237A"/>
    <w:rsid w:val="00BB03CE"/>
    <w:rsid w:val="00C00794"/>
    <w:rsid w:val="00CA2978"/>
    <w:rsid w:val="00D4474A"/>
    <w:rsid w:val="00DF5EB3"/>
    <w:rsid w:val="00E93949"/>
    <w:rsid w:val="00ED6C35"/>
    <w:rsid w:val="00F9327D"/>
    <w:rsid w:val="00FC237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52CB"/>
  <w15:docId w15:val="{0F870AAA-CEEC-4184-B24B-76ACDA5FF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6E6F"/>
    <w:rPr>
      <w:rFonts w:ascii="Times New Roman" w:eastAsia="Times New Roman" w:hAnsi="Times New Roman" w:cs="Times New Roman"/>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066E6F"/>
    <w:rPr>
      <w:rFonts w:ascii="Times New Roman" w:eastAsia="Times New Roman" w:hAnsi="Times New Roman" w:cs="Times New Roman"/>
      <w:sz w:val="24"/>
      <w:szCs w:val="24"/>
      <w:lang w:eastAsia="zh-CN"/>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Pieddepage">
    <w:name w:val="footer"/>
    <w:basedOn w:val="Normal"/>
    <w:link w:val="PieddepageCar"/>
    <w:rsid w:val="00066E6F"/>
    <w:pPr>
      <w:tabs>
        <w:tab w:val="center" w:pos="4536"/>
        <w:tab w:val="right" w:pos="9072"/>
      </w:tabs>
    </w:pPr>
  </w:style>
  <w:style w:type="paragraph" w:customStyle="1" w:styleId="Default">
    <w:name w:val="Default"/>
    <w:qFormat/>
    <w:rsid w:val="00066E6F"/>
    <w:rPr>
      <w:rFonts w:ascii="Arial" w:eastAsia="SimSun" w:hAnsi="Arial" w:cs="Arial"/>
      <w:color w:val="000000"/>
      <w:sz w:val="24"/>
      <w:szCs w:val="24"/>
      <w:lang w:eastAsia="zh-CN"/>
    </w:rPr>
  </w:style>
  <w:style w:type="paragraph" w:styleId="En-tte">
    <w:name w:val="header"/>
    <w:basedOn w:val="Normal"/>
    <w:link w:val="En-tteCar"/>
    <w:uiPriority w:val="99"/>
    <w:unhideWhenUsed/>
    <w:rsid w:val="00DF5EB3"/>
    <w:pPr>
      <w:tabs>
        <w:tab w:val="center" w:pos="4536"/>
        <w:tab w:val="right" w:pos="9072"/>
      </w:tabs>
    </w:pPr>
  </w:style>
  <w:style w:type="character" w:customStyle="1" w:styleId="En-tteCar">
    <w:name w:val="En-tête Car"/>
    <w:basedOn w:val="Policepardfaut"/>
    <w:link w:val="En-tte"/>
    <w:uiPriority w:val="99"/>
    <w:rsid w:val="00DF5EB3"/>
    <w:rPr>
      <w:rFonts w:ascii="Times New Roman" w:eastAsia="Times New Roman" w:hAnsi="Times New Roman" w:cs="Times New Roman"/>
      <w:sz w:val="24"/>
      <w:szCs w:val="24"/>
      <w:lang w:eastAsia="zh-CN"/>
    </w:rPr>
  </w:style>
  <w:style w:type="paragraph" w:styleId="NormalWeb">
    <w:name w:val="Normal (Web)"/>
    <w:basedOn w:val="Normal"/>
    <w:uiPriority w:val="99"/>
    <w:semiHidden/>
    <w:unhideWhenUsed/>
    <w:rsid w:val="00446DAA"/>
    <w:pPr>
      <w:suppressAutoHyphens w:val="0"/>
      <w:spacing w:before="100" w:beforeAutospacing="1" w:after="100" w:afterAutospacing="1"/>
    </w:pPr>
    <w:rPr>
      <w:lang w:eastAsia="fr-FR"/>
    </w:rPr>
  </w:style>
  <w:style w:type="character" w:styleId="lev">
    <w:name w:val="Strong"/>
    <w:basedOn w:val="Policepardfaut"/>
    <w:uiPriority w:val="22"/>
    <w:qFormat/>
    <w:rsid w:val="00446DAA"/>
    <w:rPr>
      <w:b/>
      <w:bCs/>
    </w:rPr>
  </w:style>
  <w:style w:type="paragraph" w:styleId="Textedebulles">
    <w:name w:val="Balloon Text"/>
    <w:basedOn w:val="Normal"/>
    <w:link w:val="TextedebullesCar"/>
    <w:uiPriority w:val="99"/>
    <w:semiHidden/>
    <w:unhideWhenUsed/>
    <w:rsid w:val="001A024A"/>
    <w:rPr>
      <w:rFonts w:ascii="Segoe UI" w:hAnsi="Segoe UI" w:cs="Segoe UI"/>
      <w:sz w:val="18"/>
      <w:szCs w:val="18"/>
    </w:rPr>
  </w:style>
  <w:style w:type="character" w:customStyle="1" w:styleId="TextedebullesCar">
    <w:name w:val="Texte de bulles Car"/>
    <w:basedOn w:val="Policepardfaut"/>
    <w:link w:val="Textedebulles"/>
    <w:uiPriority w:val="99"/>
    <w:semiHidden/>
    <w:rsid w:val="001A024A"/>
    <w:rPr>
      <w:rFonts w:ascii="Segoe UI" w:eastAsia="Times New Roman" w:hAnsi="Segoe UI" w:cs="Segoe UI"/>
      <w:sz w:val="18"/>
      <w:szCs w:val="18"/>
      <w:lang w:eastAsia="zh-CN"/>
    </w:rPr>
  </w:style>
  <w:style w:type="character" w:styleId="Marquedecommentaire">
    <w:name w:val="annotation reference"/>
    <w:basedOn w:val="Policepardfaut"/>
    <w:uiPriority w:val="99"/>
    <w:semiHidden/>
    <w:unhideWhenUsed/>
    <w:rsid w:val="001A024A"/>
    <w:rPr>
      <w:sz w:val="16"/>
      <w:szCs w:val="16"/>
    </w:rPr>
  </w:style>
  <w:style w:type="paragraph" w:styleId="Commentaire">
    <w:name w:val="annotation text"/>
    <w:basedOn w:val="Normal"/>
    <w:link w:val="CommentaireCar"/>
    <w:uiPriority w:val="99"/>
    <w:semiHidden/>
    <w:unhideWhenUsed/>
    <w:rsid w:val="001A024A"/>
    <w:rPr>
      <w:sz w:val="20"/>
      <w:szCs w:val="20"/>
    </w:rPr>
  </w:style>
  <w:style w:type="character" w:customStyle="1" w:styleId="CommentaireCar">
    <w:name w:val="Commentaire Car"/>
    <w:basedOn w:val="Policepardfaut"/>
    <w:link w:val="Commentaire"/>
    <w:uiPriority w:val="99"/>
    <w:semiHidden/>
    <w:rsid w:val="001A024A"/>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1A024A"/>
    <w:rPr>
      <w:b/>
      <w:bCs/>
    </w:rPr>
  </w:style>
  <w:style w:type="character" w:customStyle="1" w:styleId="ObjetducommentaireCar">
    <w:name w:val="Objet du commentaire Car"/>
    <w:basedOn w:val="CommentaireCar"/>
    <w:link w:val="Objetducommentaire"/>
    <w:uiPriority w:val="99"/>
    <w:semiHidden/>
    <w:rsid w:val="001A024A"/>
    <w:rPr>
      <w:rFonts w:ascii="Times New Roman" w:eastAsia="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12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1109</Words>
  <Characters>6105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Mimoun</dc:creator>
  <dc:description/>
  <cp:lastModifiedBy>sbaudis@paris8.up8</cp:lastModifiedBy>
  <cp:revision>12</cp:revision>
  <dcterms:created xsi:type="dcterms:W3CDTF">2025-06-30T14:59:00Z</dcterms:created>
  <dcterms:modified xsi:type="dcterms:W3CDTF">2025-07-04T07:59:00Z</dcterms:modified>
  <dc:language>fr-FR</dc:language>
</cp:coreProperties>
</file>